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32DCC57F">
        <w:tc>
          <w:tcPr>
            <w:tcW w:w="1620" w:type="dxa"/>
            <w:tcBorders>
              <w:bottom w:val="single" w:sz="4" w:space="0" w:color="auto"/>
            </w:tcBorders>
            <w:shd w:val="clear" w:color="auto" w:fill="FFFFFF" w:themeFill="background1"/>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9EDDAE6" w:rsidR="00067FE2" w:rsidRDefault="007916D8" w:rsidP="00F44236">
            <w:pPr>
              <w:pStyle w:val="Header"/>
            </w:pPr>
            <w:hyperlink r:id="rId11" w:history="1">
              <w:r w:rsidRPr="007916D8">
                <w:rPr>
                  <w:rStyle w:val="Hyperlink"/>
                </w:rPr>
                <w:t>283</w:t>
              </w:r>
            </w:hyperlink>
          </w:p>
        </w:tc>
        <w:tc>
          <w:tcPr>
            <w:tcW w:w="1170" w:type="dxa"/>
            <w:tcBorders>
              <w:bottom w:val="single" w:sz="4" w:space="0" w:color="auto"/>
            </w:tcBorders>
            <w:shd w:val="clear" w:color="auto" w:fill="FFFFFF" w:themeFill="background1"/>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78BC11E5" w:rsidR="00067FE2" w:rsidRDefault="00DF77B8" w:rsidP="00F44236">
            <w:pPr>
              <w:pStyle w:val="Header"/>
            </w:pPr>
            <w:bookmarkStart w:id="0" w:name="_Hlk214557720"/>
            <w:r>
              <w:t xml:space="preserve">Board Priority - </w:t>
            </w:r>
            <w:r w:rsidR="00566181">
              <w:t>Related to NPRR</w:t>
            </w:r>
            <w:r w:rsidR="007916D8">
              <w:t>1309</w:t>
            </w:r>
            <w:r w:rsidR="00566181">
              <w:t>, Dispatchable Reliability Reserve Service Ancillary Service</w:t>
            </w:r>
            <w:bookmarkEnd w:id="0"/>
          </w:p>
        </w:tc>
      </w:tr>
      <w:tr w:rsidR="00C04CBF" w:rsidRPr="00E01925" w14:paraId="3288B1CC" w14:textId="77777777" w:rsidTr="32DCC57F">
        <w:trPr>
          <w:trHeight w:val="518"/>
        </w:trPr>
        <w:tc>
          <w:tcPr>
            <w:tcW w:w="2880" w:type="dxa"/>
            <w:gridSpan w:val="2"/>
            <w:shd w:val="clear" w:color="auto" w:fill="FFFFFF" w:themeFill="background1"/>
            <w:vAlign w:val="center"/>
          </w:tcPr>
          <w:p w14:paraId="3C517530" w14:textId="504D46FA" w:rsidR="00C04CBF" w:rsidRPr="00E01925" w:rsidRDefault="00C04CBF" w:rsidP="00C04CBF">
            <w:pPr>
              <w:pStyle w:val="Header"/>
              <w:rPr>
                <w:bCs w:val="0"/>
              </w:rPr>
            </w:pPr>
            <w:r w:rsidRPr="00E01925">
              <w:rPr>
                <w:bCs w:val="0"/>
              </w:rPr>
              <w:t xml:space="preserve">Date </w:t>
            </w:r>
            <w:r>
              <w:rPr>
                <w:bCs w:val="0"/>
              </w:rPr>
              <w:t>of Decision</w:t>
            </w:r>
          </w:p>
        </w:tc>
        <w:tc>
          <w:tcPr>
            <w:tcW w:w="7560" w:type="dxa"/>
            <w:gridSpan w:val="2"/>
            <w:vAlign w:val="center"/>
          </w:tcPr>
          <w:p w14:paraId="1C09798C" w14:textId="58F752A5" w:rsidR="00C04CBF" w:rsidRPr="00E01925" w:rsidRDefault="00C04CBF" w:rsidP="00C04CBF">
            <w:pPr>
              <w:pStyle w:val="NormalArial"/>
              <w:spacing w:before="120" w:after="120"/>
            </w:pPr>
            <w:r>
              <w:t>January 8, 2026</w:t>
            </w:r>
          </w:p>
        </w:tc>
      </w:tr>
      <w:tr w:rsidR="00C04CBF" w:rsidRPr="00E01925" w14:paraId="09D8EB79" w14:textId="77777777" w:rsidTr="32DCC57F">
        <w:trPr>
          <w:trHeight w:val="518"/>
        </w:trPr>
        <w:tc>
          <w:tcPr>
            <w:tcW w:w="2880" w:type="dxa"/>
            <w:gridSpan w:val="2"/>
            <w:shd w:val="clear" w:color="auto" w:fill="FFFFFF" w:themeFill="background1"/>
            <w:vAlign w:val="center"/>
          </w:tcPr>
          <w:p w14:paraId="4B5028F7" w14:textId="27DC5278" w:rsidR="00C04CBF" w:rsidRPr="00E01925" w:rsidRDefault="00C04CBF" w:rsidP="00C04CBF">
            <w:pPr>
              <w:pStyle w:val="Header"/>
              <w:rPr>
                <w:bCs w:val="0"/>
              </w:rPr>
            </w:pPr>
            <w:r>
              <w:rPr>
                <w:bCs w:val="0"/>
              </w:rPr>
              <w:t>Action</w:t>
            </w:r>
          </w:p>
        </w:tc>
        <w:tc>
          <w:tcPr>
            <w:tcW w:w="7560" w:type="dxa"/>
            <w:gridSpan w:val="2"/>
            <w:vAlign w:val="center"/>
          </w:tcPr>
          <w:p w14:paraId="5D406113" w14:textId="4A548103" w:rsidR="00C04CBF" w:rsidRDefault="00C04CBF" w:rsidP="00C04CBF">
            <w:pPr>
              <w:pStyle w:val="NormalArial"/>
              <w:spacing w:before="120" w:after="120"/>
            </w:pPr>
            <w:r>
              <w:t>Tabled</w:t>
            </w:r>
          </w:p>
        </w:tc>
      </w:tr>
      <w:tr w:rsidR="00C04CBF" w:rsidRPr="00E01925" w14:paraId="3260B8AC" w14:textId="77777777" w:rsidTr="32DCC57F">
        <w:trPr>
          <w:trHeight w:val="518"/>
        </w:trPr>
        <w:tc>
          <w:tcPr>
            <w:tcW w:w="2880" w:type="dxa"/>
            <w:gridSpan w:val="2"/>
            <w:shd w:val="clear" w:color="auto" w:fill="FFFFFF" w:themeFill="background1"/>
            <w:vAlign w:val="center"/>
          </w:tcPr>
          <w:p w14:paraId="1102E9CA" w14:textId="26E62B81" w:rsidR="00C04CBF" w:rsidRPr="00E01925" w:rsidRDefault="00C04CBF" w:rsidP="00C04CBF">
            <w:pPr>
              <w:pStyle w:val="Header"/>
              <w:rPr>
                <w:bCs w:val="0"/>
              </w:rPr>
            </w:pPr>
            <w:r>
              <w:t xml:space="preserve">Timeline </w:t>
            </w:r>
          </w:p>
        </w:tc>
        <w:tc>
          <w:tcPr>
            <w:tcW w:w="7560" w:type="dxa"/>
            <w:gridSpan w:val="2"/>
            <w:vAlign w:val="center"/>
          </w:tcPr>
          <w:p w14:paraId="37CF9A56" w14:textId="733A590D" w:rsidR="00C04CBF" w:rsidRDefault="00C04CBF" w:rsidP="00C04CBF">
            <w:pPr>
              <w:pStyle w:val="NormalArial"/>
              <w:spacing w:before="120" w:after="120"/>
            </w:pPr>
            <w:r>
              <w:t>Urgent – On 12/8/25, the Board designated Nodal Operating Guide Revision Request (NPRR) 283 a Board Priority Revision Request.</w:t>
            </w:r>
          </w:p>
        </w:tc>
      </w:tr>
      <w:tr w:rsidR="00C04CBF" w:rsidRPr="00E01925" w14:paraId="308F9456" w14:textId="77777777" w:rsidTr="32DCC57F">
        <w:trPr>
          <w:trHeight w:val="518"/>
        </w:trPr>
        <w:tc>
          <w:tcPr>
            <w:tcW w:w="2880" w:type="dxa"/>
            <w:gridSpan w:val="2"/>
            <w:shd w:val="clear" w:color="auto" w:fill="FFFFFF" w:themeFill="background1"/>
            <w:vAlign w:val="center"/>
          </w:tcPr>
          <w:p w14:paraId="16A78E29" w14:textId="47D8DE72" w:rsidR="00C04CBF" w:rsidRPr="00E01925" w:rsidRDefault="00C04CBF" w:rsidP="00C04CBF">
            <w:pPr>
              <w:pStyle w:val="Header"/>
              <w:rPr>
                <w:bCs w:val="0"/>
              </w:rPr>
            </w:pPr>
            <w:r>
              <w:t xml:space="preserve">Proposed </w:t>
            </w:r>
            <w:r w:rsidRPr="00EE1A0D">
              <w:t>Effective Date</w:t>
            </w:r>
          </w:p>
        </w:tc>
        <w:tc>
          <w:tcPr>
            <w:tcW w:w="7560" w:type="dxa"/>
            <w:gridSpan w:val="2"/>
            <w:vAlign w:val="center"/>
          </w:tcPr>
          <w:p w14:paraId="35058A18" w14:textId="65DA9181" w:rsidR="00C04CBF" w:rsidRDefault="00C04CBF" w:rsidP="00C04CBF">
            <w:pPr>
              <w:pStyle w:val="NormalArial"/>
              <w:spacing w:before="120" w:after="120"/>
            </w:pPr>
            <w:r>
              <w:t>To be determined</w:t>
            </w:r>
          </w:p>
        </w:tc>
      </w:tr>
      <w:tr w:rsidR="00C04CBF" w:rsidRPr="00E01925" w14:paraId="7DEE9F52" w14:textId="77777777" w:rsidTr="32DCC57F">
        <w:trPr>
          <w:trHeight w:val="518"/>
        </w:trPr>
        <w:tc>
          <w:tcPr>
            <w:tcW w:w="2880" w:type="dxa"/>
            <w:gridSpan w:val="2"/>
            <w:shd w:val="clear" w:color="auto" w:fill="FFFFFF" w:themeFill="background1"/>
            <w:vAlign w:val="center"/>
          </w:tcPr>
          <w:p w14:paraId="1FAC909A" w14:textId="0D0CF6C1" w:rsidR="00C04CBF" w:rsidRPr="00E01925" w:rsidRDefault="00C04CBF" w:rsidP="00C04CBF">
            <w:pPr>
              <w:pStyle w:val="Header"/>
              <w:rPr>
                <w:bCs w:val="0"/>
              </w:rPr>
            </w:pPr>
            <w:r w:rsidRPr="00EE1A0D">
              <w:t>Priority and Rank Assigned</w:t>
            </w:r>
          </w:p>
        </w:tc>
        <w:tc>
          <w:tcPr>
            <w:tcW w:w="7560" w:type="dxa"/>
            <w:gridSpan w:val="2"/>
            <w:vAlign w:val="center"/>
          </w:tcPr>
          <w:p w14:paraId="3A3427FB" w14:textId="45630B60" w:rsidR="00C04CBF" w:rsidRDefault="00C04CBF" w:rsidP="00C04CBF">
            <w:pPr>
              <w:pStyle w:val="NormalArial"/>
              <w:spacing w:before="120" w:after="120"/>
            </w:pPr>
            <w:r>
              <w:t>To be determined</w:t>
            </w:r>
          </w:p>
        </w:tc>
      </w:tr>
      <w:tr w:rsidR="009D17F0" w14:paraId="06140097" w14:textId="77777777" w:rsidTr="32DCC57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2FC60657" w14:textId="4C1DACF6" w:rsidR="00566181" w:rsidRDefault="00566181" w:rsidP="00566181">
            <w:pPr>
              <w:pStyle w:val="NormalArial"/>
              <w:spacing w:before="120"/>
            </w:pPr>
            <w:r w:rsidRPr="00566181">
              <w:t>2.3</w:t>
            </w:r>
            <w:r>
              <w:t xml:space="preserve">, </w:t>
            </w:r>
            <w:r w:rsidRPr="00566181">
              <w:t>Ancillary Services</w:t>
            </w:r>
          </w:p>
          <w:p w14:paraId="6DCB94C9" w14:textId="0CAEFA53" w:rsidR="009D17F0" w:rsidRDefault="00D40399" w:rsidP="00F44236">
            <w:pPr>
              <w:pStyle w:val="NormalArial"/>
            </w:pPr>
            <w:r w:rsidRPr="00D40399">
              <w:t>2.3.4</w:t>
            </w:r>
            <w:r>
              <w:t xml:space="preserve">, </w:t>
            </w:r>
            <w:r w:rsidRPr="00D40399">
              <w:t>Dispatchable Reliability Reserve Service</w:t>
            </w:r>
            <w:r>
              <w:t xml:space="preserve"> (new)</w:t>
            </w:r>
          </w:p>
          <w:p w14:paraId="60C26DE2" w14:textId="77777777" w:rsidR="00D40399" w:rsidRDefault="00D40399" w:rsidP="00F44236">
            <w:pPr>
              <w:pStyle w:val="NormalArial"/>
            </w:pPr>
            <w:r w:rsidRPr="00D40399">
              <w:t>2.3.4.1</w:t>
            </w:r>
            <w:r>
              <w:t xml:space="preserve">, </w:t>
            </w:r>
            <w:r w:rsidRPr="00D40399">
              <w:t>Additional Operational Details for Dispatchable Reliability Reserve Service Providers</w:t>
            </w:r>
            <w:r>
              <w:t xml:space="preserve"> (new)</w:t>
            </w:r>
          </w:p>
          <w:p w14:paraId="1273F894" w14:textId="62486BA8" w:rsidR="00D40399" w:rsidRPr="00FB509B" w:rsidRDefault="00D40399" w:rsidP="00566181">
            <w:pPr>
              <w:pStyle w:val="NormalArial"/>
              <w:spacing w:after="120"/>
            </w:pPr>
            <w:r w:rsidRPr="00D40399">
              <w:t>9.4.5</w:t>
            </w:r>
            <w:r>
              <w:t xml:space="preserve">, </w:t>
            </w:r>
            <w:r w:rsidRPr="00D40399">
              <w:t>Resource-Specific Dispatchable Reliability Reserve Service</w:t>
            </w:r>
            <w:r>
              <w:t xml:space="preserve"> (new)</w:t>
            </w:r>
          </w:p>
        </w:tc>
      </w:tr>
      <w:tr w:rsidR="00C9766A" w14:paraId="289A3DAF" w14:textId="77777777" w:rsidTr="32DCC57F">
        <w:trPr>
          <w:trHeight w:val="518"/>
        </w:trPr>
        <w:tc>
          <w:tcPr>
            <w:tcW w:w="2880" w:type="dxa"/>
            <w:gridSpan w:val="2"/>
            <w:tcBorders>
              <w:bottom w:val="single" w:sz="4" w:space="0" w:color="auto"/>
            </w:tcBorders>
            <w:shd w:val="clear" w:color="auto" w:fill="FFFFFF" w:themeFill="background1"/>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358ACD12" w:rsidR="00C9766A" w:rsidRPr="00FB509B" w:rsidRDefault="00566181" w:rsidP="00C76A2C">
            <w:pPr>
              <w:pStyle w:val="NormalArial"/>
            </w:pPr>
            <w:r>
              <w:t xml:space="preserve">Nodal Protocol Revision Request (NPRR) </w:t>
            </w:r>
            <w:r w:rsidR="007916D8">
              <w:t>1309</w:t>
            </w:r>
            <w:r>
              <w:t>, Dispatchable Reliability Reserve Service Ancillary Service</w:t>
            </w:r>
          </w:p>
        </w:tc>
      </w:tr>
      <w:tr w:rsidR="009D17F0" w14:paraId="01704E71" w14:textId="77777777" w:rsidTr="32DCC57F">
        <w:trPr>
          <w:trHeight w:val="518"/>
        </w:trPr>
        <w:tc>
          <w:tcPr>
            <w:tcW w:w="2880" w:type="dxa"/>
            <w:gridSpan w:val="2"/>
            <w:tcBorders>
              <w:bottom w:val="single" w:sz="4" w:space="0" w:color="auto"/>
            </w:tcBorders>
            <w:shd w:val="clear" w:color="auto" w:fill="FFFFFF" w:themeFill="background1"/>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0F7E420A" w:rsidR="009D17F0" w:rsidRPr="00FB509B" w:rsidRDefault="00566181" w:rsidP="00566181">
            <w:pPr>
              <w:pStyle w:val="NormalArial"/>
              <w:spacing w:before="120" w:after="120"/>
            </w:pPr>
            <w:r>
              <w:t>This NOGRR and related NPRR</w:t>
            </w:r>
            <w:r w:rsidR="007916D8">
              <w:t>1309</w:t>
            </w:r>
            <w:r>
              <w:t xml:space="preserve"> develops Dispatchable Reliability Reserve Service (DRRS) </w:t>
            </w:r>
            <w:r w:rsidR="59873DB0">
              <w:t>as a new Ancillary Service</w:t>
            </w:r>
            <w:r>
              <w:t>.</w:t>
            </w:r>
          </w:p>
        </w:tc>
      </w:tr>
      <w:tr w:rsidR="009D17F0" w14:paraId="54290F4A" w14:textId="77777777" w:rsidTr="32DCC57F">
        <w:trPr>
          <w:trHeight w:val="518"/>
        </w:trPr>
        <w:tc>
          <w:tcPr>
            <w:tcW w:w="2880" w:type="dxa"/>
            <w:gridSpan w:val="2"/>
            <w:shd w:val="clear" w:color="auto" w:fill="FFFFFF" w:themeFill="background1"/>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1E137D28" w:rsidR="00FF5898" w:rsidRDefault="00A41E2D" w:rsidP="00FF5898">
            <w:pPr>
              <w:pStyle w:val="NormalArial"/>
              <w:tabs>
                <w:tab w:val="left" w:pos="432"/>
              </w:tabs>
              <w:spacing w:before="120"/>
              <w:ind w:left="432" w:hanging="432"/>
              <w:rPr>
                <w:rFonts w:cs="Arial"/>
                <w:color w:val="000000"/>
              </w:rPr>
            </w:pPr>
            <w:r>
              <w:pict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6.2pt">
                  <v:imagedata r:id="rId12" o:title=""/>
                </v:shape>
              </w:pict>
            </w:r>
            <w:r w:rsidR="00FF5898" w:rsidRPr="006629C8">
              <w:t xml:space="preserve">  </w:t>
            </w:r>
            <w:hyperlink r:id="rId13" w:history="1">
              <w:r w:rsidR="00FF5898" w:rsidRPr="00BD53C5">
                <w:rPr>
                  <w:rStyle w:val="Hyperlink"/>
                  <w:rFonts w:cs="Arial"/>
                </w:rPr>
                <w:t>Strategic Plan</w:t>
              </w:r>
            </w:hyperlink>
            <w:r w:rsidR="00FF5898">
              <w:rPr>
                <w:rFonts w:cs="Arial"/>
                <w:color w:val="000000"/>
              </w:rPr>
              <w:t xml:space="preserve"> Objective 1 – </w:t>
            </w:r>
            <w:r w:rsidR="00FF5898" w:rsidRPr="00BD53C5">
              <w:rPr>
                <w:rFonts w:cs="Arial"/>
                <w:color w:val="000000"/>
              </w:rPr>
              <w:t>Be an industry leader for grid reliability and resilience</w:t>
            </w:r>
          </w:p>
          <w:p w14:paraId="5D6E87A5" w14:textId="6498CA84" w:rsidR="00FF5898" w:rsidRPr="00BD53C5" w:rsidRDefault="00A41E2D" w:rsidP="00FF5898">
            <w:pPr>
              <w:pStyle w:val="NormalArial"/>
              <w:tabs>
                <w:tab w:val="left" w:pos="432"/>
              </w:tabs>
              <w:spacing w:before="120"/>
              <w:ind w:left="432" w:hanging="432"/>
              <w:rPr>
                <w:rFonts w:cs="Arial"/>
                <w:color w:val="000000"/>
              </w:rPr>
            </w:pPr>
            <w:r>
              <w:pict w14:anchorId="78B45D6B">
                <v:shape id="_x0000_i1026" type="#_x0000_t75" style="width:16.2pt;height:16.2pt">
                  <v:imagedata r:id="rId12" o:title=""/>
                </v:shape>
              </w:pict>
            </w:r>
            <w:r w:rsidR="00FF5898" w:rsidRPr="00CD242D">
              <w:t xml:space="preserve">  </w:t>
            </w:r>
            <w:hyperlink r:id="rId14" w:history="1">
              <w:r w:rsidR="00FF5898" w:rsidRPr="00BD53C5">
                <w:rPr>
                  <w:rStyle w:val="Hyperlink"/>
                  <w:rFonts w:cs="Arial"/>
                </w:rPr>
                <w:t>Strategic Plan</w:t>
              </w:r>
            </w:hyperlink>
            <w:r w:rsidR="00FF5898">
              <w:rPr>
                <w:rFonts w:cs="Arial"/>
                <w:color w:val="000000"/>
              </w:rPr>
              <w:t xml:space="preserve"> Objective 2 - </w:t>
            </w:r>
            <w:r w:rsidR="00FF5898" w:rsidRPr="00BD53C5">
              <w:rPr>
                <w:rFonts w:cs="Arial"/>
                <w:color w:val="000000"/>
              </w:rPr>
              <w:t>Enhance the ERCOT region’s economic competitiveness</w:t>
            </w:r>
            <w:r w:rsidR="00FF5898">
              <w:rPr>
                <w:rFonts w:cs="Arial"/>
                <w:color w:val="000000"/>
              </w:rPr>
              <w:t xml:space="preserve"> </w:t>
            </w:r>
            <w:r w:rsidR="00FF5898" w:rsidRPr="00BD53C5">
              <w:rPr>
                <w:rFonts w:cs="Arial"/>
                <w:color w:val="000000"/>
              </w:rPr>
              <w:t>with respect to trends in wholesale power rates and retail</w:t>
            </w:r>
            <w:r w:rsidR="00FF5898">
              <w:rPr>
                <w:rFonts w:cs="Arial"/>
                <w:color w:val="000000"/>
              </w:rPr>
              <w:t xml:space="preserve"> </w:t>
            </w:r>
            <w:r w:rsidR="00FF5898" w:rsidRPr="00BD53C5">
              <w:rPr>
                <w:rFonts w:cs="Arial"/>
                <w:color w:val="000000"/>
              </w:rPr>
              <w:t>electricity prices to consumers</w:t>
            </w:r>
          </w:p>
          <w:p w14:paraId="7456BC39" w14:textId="7FB6F841" w:rsidR="00FF5898" w:rsidRPr="00BD53C5" w:rsidRDefault="00A41E2D" w:rsidP="00FF5898">
            <w:pPr>
              <w:pStyle w:val="NormalArial"/>
              <w:spacing w:before="120"/>
              <w:ind w:left="432" w:hanging="432"/>
              <w:rPr>
                <w:rFonts w:cs="Arial"/>
                <w:color w:val="000000"/>
              </w:rPr>
            </w:pPr>
            <w:r>
              <w:pict w14:anchorId="3A70D0BA">
                <v:shape id="_x0000_i1027" type="#_x0000_t75" style="width:16.2pt;height:16.2pt">
                  <v:imagedata r:id="rId12" o:title=""/>
                </v:shape>
              </w:pict>
            </w:r>
            <w:r w:rsidR="00FF5898" w:rsidRPr="006629C8">
              <w:t xml:space="preserve">  </w:t>
            </w:r>
            <w:hyperlink r:id="rId15" w:history="1">
              <w:r w:rsidR="00FF5898" w:rsidRPr="00BD53C5">
                <w:rPr>
                  <w:rStyle w:val="Hyperlink"/>
                  <w:rFonts w:cs="Arial"/>
                </w:rPr>
                <w:t>Strategic Plan</w:t>
              </w:r>
            </w:hyperlink>
            <w:r w:rsidR="00FF5898">
              <w:rPr>
                <w:rFonts w:cs="Arial"/>
                <w:color w:val="000000"/>
              </w:rPr>
              <w:t xml:space="preserve"> Objective 3 - </w:t>
            </w:r>
            <w:r w:rsidR="00FF5898" w:rsidRPr="00BD53C5">
              <w:rPr>
                <w:rFonts w:cs="Arial"/>
                <w:color w:val="000000"/>
              </w:rPr>
              <w:t>Advance ERCOT, Inc. as an</w:t>
            </w:r>
            <w:r w:rsidR="00FF5898">
              <w:rPr>
                <w:rFonts w:cs="Arial"/>
                <w:color w:val="000000"/>
              </w:rPr>
              <w:t xml:space="preserve"> </w:t>
            </w:r>
            <w:r w:rsidR="00FF5898" w:rsidRPr="00BD53C5">
              <w:rPr>
                <w:rFonts w:cs="Arial"/>
                <w:color w:val="000000"/>
              </w:rPr>
              <w:t>independent leading</w:t>
            </w:r>
            <w:r w:rsidR="00FF5898">
              <w:rPr>
                <w:rFonts w:cs="Arial"/>
                <w:color w:val="000000"/>
              </w:rPr>
              <w:t xml:space="preserve"> </w:t>
            </w:r>
            <w:r w:rsidR="00FF5898" w:rsidRPr="00BD53C5">
              <w:rPr>
                <w:rFonts w:cs="Arial"/>
                <w:color w:val="000000"/>
              </w:rPr>
              <w:t xml:space="preserve">industry expert and an </w:t>
            </w:r>
            <w:proofErr w:type="gramStart"/>
            <w:r w:rsidR="00FF5898" w:rsidRPr="00BD53C5">
              <w:rPr>
                <w:rFonts w:cs="Arial"/>
                <w:color w:val="000000"/>
              </w:rPr>
              <w:t>employer</w:t>
            </w:r>
            <w:proofErr w:type="gramEnd"/>
            <w:r w:rsidR="00FF5898" w:rsidRPr="00BD53C5">
              <w:rPr>
                <w:rFonts w:cs="Arial"/>
                <w:color w:val="000000"/>
              </w:rPr>
              <w:t xml:space="preserve"> of choice by fostering</w:t>
            </w:r>
            <w:r w:rsidR="00FF5898">
              <w:rPr>
                <w:rFonts w:cs="Arial"/>
                <w:color w:val="000000"/>
              </w:rPr>
              <w:t xml:space="preserve"> </w:t>
            </w:r>
            <w:r w:rsidR="00FF5898" w:rsidRPr="00BD53C5">
              <w:rPr>
                <w:rFonts w:cs="Arial"/>
                <w:color w:val="000000"/>
              </w:rPr>
              <w:t>innovation, investing in our people, and emphasizing the</w:t>
            </w:r>
            <w:r w:rsidR="00FF5898">
              <w:rPr>
                <w:rFonts w:cs="Arial"/>
                <w:color w:val="000000"/>
              </w:rPr>
              <w:t xml:space="preserve"> </w:t>
            </w:r>
            <w:r w:rsidR="00FF5898" w:rsidRPr="00BD53C5">
              <w:rPr>
                <w:rFonts w:cs="Arial"/>
                <w:color w:val="000000"/>
              </w:rPr>
              <w:t>importance of our mission</w:t>
            </w:r>
          </w:p>
          <w:p w14:paraId="3E7FDD81" w14:textId="5E86C7B9" w:rsidR="00FF5898" w:rsidRDefault="00A41E2D" w:rsidP="00FF5898">
            <w:pPr>
              <w:pStyle w:val="NormalArial"/>
              <w:spacing w:before="120"/>
              <w:rPr>
                <w:iCs/>
                <w:kern w:val="24"/>
              </w:rPr>
            </w:pPr>
            <w:r>
              <w:pict w14:anchorId="150436FB">
                <v:shape id="_x0000_i1028" type="#_x0000_t75" style="width:16.2pt;height:16.2pt">
                  <v:imagedata r:id="rId12" o:title=""/>
                </v:shape>
              </w:pict>
            </w:r>
            <w:r w:rsidR="00FF5898" w:rsidRPr="006629C8">
              <w:t xml:space="preserve">  </w:t>
            </w:r>
            <w:r w:rsidR="005928F2" w:rsidRPr="00344591">
              <w:rPr>
                <w:iCs/>
                <w:kern w:val="24"/>
              </w:rPr>
              <w:t>General system and/or process improvement(s)</w:t>
            </w:r>
          </w:p>
          <w:p w14:paraId="4A616F03" w14:textId="1EF03A0B" w:rsidR="00FF5898" w:rsidRDefault="00A41E2D" w:rsidP="00FF5898">
            <w:pPr>
              <w:pStyle w:val="NormalArial"/>
              <w:spacing w:before="120"/>
              <w:rPr>
                <w:iCs/>
                <w:kern w:val="24"/>
              </w:rPr>
            </w:pPr>
            <w:r>
              <w:pict w14:anchorId="5DBDF2A1">
                <v:shape id="_x0000_i1029" type="#_x0000_t75" style="width:16.2pt;height:16.2pt">
                  <v:imagedata r:id="rId16" o:title=""/>
                </v:shape>
              </w:pict>
            </w:r>
            <w:r w:rsidR="00FF5898" w:rsidRPr="006629C8">
              <w:t xml:space="preserve">  </w:t>
            </w:r>
            <w:r w:rsidR="00FF5898">
              <w:rPr>
                <w:iCs/>
                <w:kern w:val="24"/>
              </w:rPr>
              <w:t>Regulatory requirements</w:t>
            </w:r>
          </w:p>
          <w:p w14:paraId="16EC9511" w14:textId="1900C18D" w:rsidR="00FF5898" w:rsidRPr="00CD242D" w:rsidRDefault="00A41E2D" w:rsidP="00FF5898">
            <w:pPr>
              <w:pStyle w:val="NormalArial"/>
              <w:spacing w:before="120"/>
              <w:rPr>
                <w:rFonts w:cs="Arial"/>
                <w:color w:val="000000"/>
              </w:rPr>
            </w:pPr>
            <w:r>
              <w:pict w14:anchorId="5B11F436">
                <v:shape id="_x0000_i1030" type="#_x0000_t75" style="width:16.2pt;height:16.2pt">
                  <v:imagedata r:id="rId12" o:title=""/>
                </v:shape>
              </w:pict>
            </w:r>
            <w:r w:rsidR="00FF5898" w:rsidRPr="006629C8">
              <w:t xml:space="preserve">  </w:t>
            </w:r>
            <w:r w:rsidR="00FF5898">
              <w:rPr>
                <w:rFonts w:cs="Arial"/>
                <w:color w:val="000000"/>
              </w:rPr>
              <w:t>ERCOT Board/PUCT Directive</w:t>
            </w:r>
          </w:p>
          <w:p w14:paraId="0D1F71E3" w14:textId="77777777" w:rsidR="00FF5898" w:rsidRDefault="00FF5898" w:rsidP="00FF5898">
            <w:pPr>
              <w:pStyle w:val="NormalArial"/>
              <w:rPr>
                <w:i/>
                <w:sz w:val="20"/>
                <w:szCs w:val="20"/>
              </w:rPr>
            </w:pPr>
          </w:p>
          <w:p w14:paraId="44D901DB" w14:textId="0C510AEF" w:rsidR="00FC3D4B" w:rsidRPr="006E0FEB" w:rsidRDefault="00FF5898" w:rsidP="006E0FE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66181" w14:paraId="6D08E83F" w14:textId="77777777" w:rsidTr="00C04CBF">
        <w:trPr>
          <w:trHeight w:val="518"/>
        </w:trPr>
        <w:tc>
          <w:tcPr>
            <w:tcW w:w="2880" w:type="dxa"/>
            <w:gridSpan w:val="2"/>
            <w:shd w:val="clear" w:color="auto" w:fill="FFFFFF" w:themeFill="background1"/>
            <w:vAlign w:val="center"/>
          </w:tcPr>
          <w:p w14:paraId="463C76D4" w14:textId="606C9593" w:rsidR="00566181" w:rsidRDefault="00566181" w:rsidP="00566181">
            <w:pPr>
              <w:pStyle w:val="Header"/>
            </w:pPr>
            <w:r>
              <w:lastRenderedPageBreak/>
              <w:t>Justification of Reason for Revision and Market Impacts</w:t>
            </w:r>
          </w:p>
        </w:tc>
        <w:tc>
          <w:tcPr>
            <w:tcW w:w="7560" w:type="dxa"/>
            <w:gridSpan w:val="2"/>
            <w:vAlign w:val="center"/>
          </w:tcPr>
          <w:p w14:paraId="18A780E7" w14:textId="73DF39EC" w:rsidR="00566181" w:rsidRPr="00566181" w:rsidRDefault="00566181" w:rsidP="00566181">
            <w:pPr>
              <w:pStyle w:val="NormalArial"/>
              <w:spacing w:before="120" w:after="120"/>
            </w:pPr>
            <w:r>
              <w:t>This NOGRR is related to NPRR</w:t>
            </w:r>
            <w:r w:rsidR="007916D8">
              <w:t>1309</w:t>
            </w:r>
            <w:r>
              <w:t xml:space="preserve"> that has been developed pursuant to Public Utility Regulatory Act § 39.159(d) which requires ERCOT “to develop and implement an ancillary services program to procure dispatchable reliability reserve services on a day-ahead and real-time basis to account for market uncertainty.”</w:t>
            </w:r>
          </w:p>
        </w:tc>
      </w:tr>
      <w:tr w:rsidR="00C04CBF" w14:paraId="044EF3A0" w14:textId="77777777" w:rsidTr="32DCC57F">
        <w:trPr>
          <w:trHeight w:val="518"/>
        </w:trPr>
        <w:tc>
          <w:tcPr>
            <w:tcW w:w="2880" w:type="dxa"/>
            <w:gridSpan w:val="2"/>
            <w:tcBorders>
              <w:bottom w:val="single" w:sz="4" w:space="0" w:color="auto"/>
            </w:tcBorders>
            <w:shd w:val="clear" w:color="auto" w:fill="FFFFFF" w:themeFill="background1"/>
            <w:vAlign w:val="center"/>
          </w:tcPr>
          <w:p w14:paraId="75B21E96" w14:textId="0E8BB4BA" w:rsidR="00C04CBF" w:rsidRDefault="00C04CBF" w:rsidP="00C04CBF">
            <w:pPr>
              <w:pStyle w:val="Header"/>
            </w:pPr>
            <w:r>
              <w:t>ROS Decision</w:t>
            </w:r>
          </w:p>
        </w:tc>
        <w:tc>
          <w:tcPr>
            <w:tcW w:w="7560" w:type="dxa"/>
            <w:gridSpan w:val="2"/>
            <w:tcBorders>
              <w:bottom w:val="single" w:sz="4" w:space="0" w:color="auto"/>
            </w:tcBorders>
            <w:vAlign w:val="center"/>
          </w:tcPr>
          <w:p w14:paraId="4D4C5468" w14:textId="334E2331" w:rsidR="00C04CBF" w:rsidRDefault="00C04CBF" w:rsidP="00C04CBF">
            <w:pPr>
              <w:pStyle w:val="NormalArial"/>
              <w:spacing w:before="120" w:after="120"/>
            </w:pPr>
            <w:r>
              <w:t>On 1/8/26, ROS voted unanimously to table NOGRR283.  All Market Segments participated in the vote.</w:t>
            </w:r>
          </w:p>
        </w:tc>
      </w:tr>
      <w:tr w:rsidR="00C04CBF" w14:paraId="57C38DD2" w14:textId="77777777" w:rsidTr="32DCC57F">
        <w:trPr>
          <w:trHeight w:val="518"/>
        </w:trPr>
        <w:tc>
          <w:tcPr>
            <w:tcW w:w="2880" w:type="dxa"/>
            <w:gridSpan w:val="2"/>
            <w:tcBorders>
              <w:bottom w:val="single" w:sz="4" w:space="0" w:color="auto"/>
            </w:tcBorders>
            <w:shd w:val="clear" w:color="auto" w:fill="FFFFFF" w:themeFill="background1"/>
            <w:vAlign w:val="center"/>
          </w:tcPr>
          <w:p w14:paraId="6D786CCB" w14:textId="5BA80838" w:rsidR="00C04CBF" w:rsidRDefault="00C04CBF" w:rsidP="00C04CBF">
            <w:pPr>
              <w:pStyle w:val="Header"/>
            </w:pPr>
            <w:r>
              <w:t>Summary of ROS Discussion</w:t>
            </w:r>
          </w:p>
        </w:tc>
        <w:tc>
          <w:tcPr>
            <w:tcW w:w="7560" w:type="dxa"/>
            <w:gridSpan w:val="2"/>
            <w:tcBorders>
              <w:bottom w:val="single" w:sz="4" w:space="0" w:color="auto"/>
            </w:tcBorders>
            <w:vAlign w:val="center"/>
          </w:tcPr>
          <w:p w14:paraId="3FF29178" w14:textId="06549AB8" w:rsidR="00C04CBF" w:rsidRDefault="00C04CBF" w:rsidP="00C04CBF">
            <w:pPr>
              <w:pStyle w:val="NormalArial"/>
              <w:spacing w:before="120" w:after="120"/>
            </w:pPr>
            <w:r>
              <w:t>On 1/8/26, ERCOT Staff provided an overview of NOGRR283.</w:t>
            </w:r>
            <w:r w:rsidR="00A41E2D">
              <w:t xml:space="preserve">  Participants acknowledged the ongoing discussions at TAC and the planned workshops for DRRS.</w:t>
            </w:r>
          </w:p>
        </w:tc>
      </w:tr>
    </w:tbl>
    <w:p w14:paraId="4E589E49" w14:textId="77777777" w:rsidR="00C04CBF" w:rsidRDefault="00C04CBF" w:rsidP="00C04CBF">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37"/>
      </w:tblGrid>
      <w:tr w:rsidR="00C04CBF" w:rsidRPr="006F5051" w14:paraId="500B8787" w14:textId="77777777" w:rsidTr="006E00F8">
        <w:trPr>
          <w:trHeight w:val="432"/>
        </w:trPr>
        <w:tc>
          <w:tcPr>
            <w:tcW w:w="10417" w:type="dxa"/>
            <w:gridSpan w:val="2"/>
            <w:shd w:val="clear" w:color="auto" w:fill="FFFFFF"/>
            <w:vAlign w:val="center"/>
          </w:tcPr>
          <w:p w14:paraId="38BD44F7" w14:textId="77777777" w:rsidR="00C04CBF" w:rsidRPr="006F5051" w:rsidRDefault="00C04CBF" w:rsidP="006E00F8">
            <w:pPr>
              <w:ind w:hanging="2"/>
              <w:jc w:val="center"/>
              <w:rPr>
                <w:rFonts w:ascii="Arial" w:hAnsi="Arial"/>
                <w:b/>
              </w:rPr>
            </w:pPr>
            <w:r w:rsidRPr="006F5051">
              <w:rPr>
                <w:rFonts w:ascii="Arial" w:hAnsi="Arial"/>
                <w:b/>
              </w:rPr>
              <w:t>Opinions</w:t>
            </w:r>
          </w:p>
        </w:tc>
      </w:tr>
      <w:tr w:rsidR="00C04CBF" w:rsidRPr="006F5051" w14:paraId="09852849" w14:textId="77777777" w:rsidTr="006E00F8">
        <w:trPr>
          <w:trHeight w:val="432"/>
        </w:trPr>
        <w:tc>
          <w:tcPr>
            <w:tcW w:w="2880" w:type="dxa"/>
            <w:shd w:val="clear" w:color="auto" w:fill="FFFFFF"/>
            <w:vAlign w:val="center"/>
          </w:tcPr>
          <w:p w14:paraId="655B310A" w14:textId="77777777" w:rsidR="00C04CBF" w:rsidRPr="006F5051" w:rsidRDefault="00C04CBF" w:rsidP="006E00F8">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37" w:type="dxa"/>
            <w:vAlign w:val="center"/>
          </w:tcPr>
          <w:p w14:paraId="76753528" w14:textId="77777777" w:rsidR="00C04CBF" w:rsidRPr="006F5051" w:rsidRDefault="00C04CBF" w:rsidP="006E00F8">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C04CBF" w:rsidRPr="006F5051" w14:paraId="4BC51E96" w14:textId="77777777" w:rsidTr="006E00F8">
        <w:trPr>
          <w:trHeight w:val="432"/>
        </w:trPr>
        <w:tc>
          <w:tcPr>
            <w:tcW w:w="2880" w:type="dxa"/>
            <w:shd w:val="clear" w:color="auto" w:fill="FFFFFF"/>
            <w:vAlign w:val="center"/>
          </w:tcPr>
          <w:p w14:paraId="54672999" w14:textId="77777777" w:rsidR="00C04CBF" w:rsidRPr="006F5051" w:rsidRDefault="00C04CBF" w:rsidP="006E00F8">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37" w:type="dxa"/>
            <w:vAlign w:val="center"/>
          </w:tcPr>
          <w:p w14:paraId="14B3AB73" w14:textId="77777777" w:rsidR="00C04CBF" w:rsidRPr="006F5051" w:rsidRDefault="00C04CBF" w:rsidP="006E00F8">
            <w:pPr>
              <w:spacing w:before="120" w:after="120"/>
              <w:ind w:hanging="2"/>
              <w:rPr>
                <w:rFonts w:ascii="Arial" w:hAnsi="Arial"/>
                <w:b/>
                <w:bCs/>
              </w:rPr>
            </w:pPr>
            <w:r w:rsidRPr="006F5051">
              <w:rPr>
                <w:rFonts w:ascii="Arial" w:hAnsi="Arial"/>
              </w:rPr>
              <w:t>To be determined</w:t>
            </w:r>
          </w:p>
        </w:tc>
      </w:tr>
      <w:tr w:rsidR="00C04CBF" w:rsidRPr="006F5051" w14:paraId="5EB89712" w14:textId="77777777" w:rsidTr="006E00F8">
        <w:trPr>
          <w:trHeight w:val="432"/>
        </w:trPr>
        <w:tc>
          <w:tcPr>
            <w:tcW w:w="2880" w:type="dxa"/>
            <w:shd w:val="clear" w:color="auto" w:fill="FFFFFF"/>
            <w:vAlign w:val="center"/>
          </w:tcPr>
          <w:p w14:paraId="64334917" w14:textId="77777777" w:rsidR="00C04CBF" w:rsidRPr="006F5051" w:rsidRDefault="00C04CBF" w:rsidP="006E00F8">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37" w:type="dxa"/>
            <w:vAlign w:val="center"/>
          </w:tcPr>
          <w:p w14:paraId="1E87E713" w14:textId="77777777" w:rsidR="00C04CBF" w:rsidRPr="006F5051" w:rsidRDefault="00C04CBF" w:rsidP="006E00F8">
            <w:pPr>
              <w:spacing w:before="120" w:after="120"/>
              <w:ind w:hanging="2"/>
              <w:rPr>
                <w:rFonts w:ascii="Arial" w:hAnsi="Arial"/>
                <w:b/>
                <w:bCs/>
              </w:rPr>
            </w:pPr>
            <w:r w:rsidRPr="003E0DC6">
              <w:rPr>
                <w:rFonts w:ascii="Arial" w:hAnsi="Arial"/>
              </w:rPr>
              <w:t>To be determined</w:t>
            </w:r>
          </w:p>
        </w:tc>
      </w:tr>
      <w:tr w:rsidR="00C04CBF" w:rsidRPr="006F5051" w14:paraId="3116DE44" w14:textId="77777777" w:rsidTr="006E00F8">
        <w:trPr>
          <w:trHeight w:val="432"/>
        </w:trPr>
        <w:tc>
          <w:tcPr>
            <w:tcW w:w="2880" w:type="dxa"/>
            <w:shd w:val="clear" w:color="auto" w:fill="FFFFFF"/>
            <w:vAlign w:val="center"/>
          </w:tcPr>
          <w:p w14:paraId="6A887F34" w14:textId="77777777" w:rsidR="00C04CBF" w:rsidRPr="006F5051" w:rsidRDefault="00C04CBF" w:rsidP="006E00F8">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37" w:type="dxa"/>
            <w:vAlign w:val="center"/>
          </w:tcPr>
          <w:p w14:paraId="1184DCCA" w14:textId="77777777" w:rsidR="00C04CBF" w:rsidRPr="006F5051" w:rsidRDefault="00C04CBF" w:rsidP="006E00F8">
            <w:pPr>
              <w:spacing w:before="120" w:after="120"/>
              <w:ind w:hanging="2"/>
              <w:rPr>
                <w:rFonts w:ascii="Arial" w:hAnsi="Arial"/>
                <w:b/>
                <w:bCs/>
              </w:rPr>
            </w:pPr>
            <w:r w:rsidRPr="003E0DC6">
              <w:rPr>
                <w:rFonts w:ascii="Arial" w:hAnsi="Arial"/>
              </w:rPr>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26473" w14:paraId="6BA45196" w14:textId="77777777" w:rsidTr="00D176CF">
        <w:trPr>
          <w:cantSplit/>
          <w:trHeight w:val="432"/>
        </w:trPr>
        <w:tc>
          <w:tcPr>
            <w:tcW w:w="2880" w:type="dxa"/>
            <w:shd w:val="clear" w:color="auto" w:fill="FFFFFF"/>
            <w:vAlign w:val="center"/>
          </w:tcPr>
          <w:p w14:paraId="5BCDE696" w14:textId="77777777" w:rsidR="00E26473" w:rsidRPr="00B93CA0" w:rsidRDefault="00E26473" w:rsidP="00E26473">
            <w:pPr>
              <w:pStyle w:val="Header"/>
              <w:rPr>
                <w:bCs w:val="0"/>
              </w:rPr>
            </w:pPr>
            <w:r w:rsidRPr="00B93CA0">
              <w:rPr>
                <w:bCs w:val="0"/>
              </w:rPr>
              <w:t>Name</w:t>
            </w:r>
          </w:p>
        </w:tc>
        <w:tc>
          <w:tcPr>
            <w:tcW w:w="7560" w:type="dxa"/>
            <w:vAlign w:val="center"/>
          </w:tcPr>
          <w:p w14:paraId="0514022E" w14:textId="7CF76C29" w:rsidR="00E26473" w:rsidRDefault="00E26473" w:rsidP="00E26473">
            <w:pPr>
              <w:pStyle w:val="NormalArial"/>
            </w:pPr>
            <w:r>
              <w:t xml:space="preserve">Dave Maggio / </w:t>
            </w:r>
            <w:r w:rsidR="00917E9C">
              <w:t>Nitika Mago</w:t>
            </w:r>
          </w:p>
        </w:tc>
      </w:tr>
      <w:tr w:rsidR="00E26473" w14:paraId="33CB94A8" w14:textId="77777777" w:rsidTr="00D176CF">
        <w:trPr>
          <w:cantSplit/>
          <w:trHeight w:val="432"/>
        </w:trPr>
        <w:tc>
          <w:tcPr>
            <w:tcW w:w="2880" w:type="dxa"/>
            <w:shd w:val="clear" w:color="auto" w:fill="FFFFFF"/>
            <w:vAlign w:val="center"/>
          </w:tcPr>
          <w:p w14:paraId="19DACE26" w14:textId="77777777" w:rsidR="00E26473" w:rsidRPr="00B93CA0" w:rsidRDefault="00E26473" w:rsidP="00E26473">
            <w:pPr>
              <w:pStyle w:val="Header"/>
              <w:rPr>
                <w:bCs w:val="0"/>
              </w:rPr>
            </w:pPr>
            <w:r w:rsidRPr="00B93CA0">
              <w:rPr>
                <w:bCs w:val="0"/>
              </w:rPr>
              <w:t>E-mail Address</w:t>
            </w:r>
          </w:p>
        </w:tc>
        <w:tc>
          <w:tcPr>
            <w:tcW w:w="7560" w:type="dxa"/>
            <w:vAlign w:val="center"/>
          </w:tcPr>
          <w:p w14:paraId="7A233595" w14:textId="6F122E76" w:rsidR="00E26473" w:rsidRDefault="00E26473" w:rsidP="00E26473">
            <w:pPr>
              <w:pStyle w:val="NormalArial"/>
            </w:pPr>
            <w:hyperlink r:id="rId17" w:history="1">
              <w:r w:rsidRPr="008C2573">
                <w:rPr>
                  <w:rStyle w:val="Hyperlink"/>
                </w:rPr>
                <w:t>david.maggio@ercot.com</w:t>
              </w:r>
            </w:hyperlink>
            <w:r>
              <w:t xml:space="preserve"> / </w:t>
            </w:r>
            <w:hyperlink r:id="rId18" w:history="1">
              <w:r w:rsidR="00917E9C" w:rsidRPr="00B11BC3">
                <w:rPr>
                  <w:rStyle w:val="Hyperlink"/>
                </w:rPr>
                <w:t>nitika.mago@ercot.com</w:t>
              </w:r>
            </w:hyperlink>
          </w:p>
        </w:tc>
      </w:tr>
      <w:tr w:rsidR="00E26473" w14:paraId="35BE9038" w14:textId="77777777" w:rsidTr="00D176CF">
        <w:trPr>
          <w:cantSplit/>
          <w:trHeight w:val="432"/>
        </w:trPr>
        <w:tc>
          <w:tcPr>
            <w:tcW w:w="2880" w:type="dxa"/>
            <w:shd w:val="clear" w:color="auto" w:fill="FFFFFF"/>
            <w:vAlign w:val="center"/>
          </w:tcPr>
          <w:p w14:paraId="2412D0DE" w14:textId="77777777" w:rsidR="00E26473" w:rsidRPr="00B93CA0" w:rsidRDefault="00E26473" w:rsidP="00E26473">
            <w:pPr>
              <w:pStyle w:val="Header"/>
              <w:rPr>
                <w:bCs w:val="0"/>
              </w:rPr>
            </w:pPr>
            <w:r w:rsidRPr="00B93CA0">
              <w:rPr>
                <w:bCs w:val="0"/>
              </w:rPr>
              <w:t>Company</w:t>
            </w:r>
          </w:p>
        </w:tc>
        <w:tc>
          <w:tcPr>
            <w:tcW w:w="7560" w:type="dxa"/>
            <w:vAlign w:val="center"/>
          </w:tcPr>
          <w:p w14:paraId="00E39457" w14:textId="086874BD" w:rsidR="00E26473" w:rsidRDefault="00E26473" w:rsidP="00E26473">
            <w:pPr>
              <w:pStyle w:val="NormalArial"/>
            </w:pPr>
            <w:r>
              <w:t>ERCOT</w:t>
            </w:r>
          </w:p>
        </w:tc>
      </w:tr>
      <w:tr w:rsidR="00E26473"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E26473" w:rsidRPr="00B93CA0" w:rsidRDefault="00E26473" w:rsidP="00E26473">
            <w:pPr>
              <w:pStyle w:val="Header"/>
              <w:rPr>
                <w:bCs w:val="0"/>
              </w:rPr>
            </w:pPr>
            <w:r w:rsidRPr="00B93CA0">
              <w:rPr>
                <w:bCs w:val="0"/>
              </w:rPr>
              <w:t>Phone Number</w:t>
            </w:r>
          </w:p>
        </w:tc>
        <w:tc>
          <w:tcPr>
            <w:tcW w:w="7560" w:type="dxa"/>
            <w:tcBorders>
              <w:bottom w:val="single" w:sz="4" w:space="0" w:color="auto"/>
            </w:tcBorders>
            <w:vAlign w:val="center"/>
          </w:tcPr>
          <w:p w14:paraId="68EF00BD" w14:textId="23AAFC06" w:rsidR="00E26473" w:rsidRDefault="00E26473" w:rsidP="00E26473">
            <w:pPr>
              <w:pStyle w:val="NormalArial"/>
            </w:pPr>
            <w:r w:rsidRPr="00D17AC0">
              <w:t>512-248-6998</w:t>
            </w:r>
            <w:r>
              <w:t xml:space="preserve"> / </w:t>
            </w:r>
            <w:r w:rsidR="00917E9C" w:rsidRPr="00917E9C">
              <w:t>512</w:t>
            </w:r>
            <w:r w:rsidR="00917E9C">
              <w:t>-</w:t>
            </w:r>
            <w:r w:rsidR="00917E9C" w:rsidRPr="00917E9C">
              <w:t>248</w:t>
            </w:r>
            <w:r w:rsidR="00917E9C">
              <w:t>-</w:t>
            </w:r>
            <w:r w:rsidR="00917E9C" w:rsidRPr="00917E9C">
              <w:t>6601</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126A384A" w:rsidR="009A3772" w:rsidRDefault="00733EC5">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733EC5" w:rsidRPr="00D56D61" w14:paraId="431018CB" w14:textId="77777777" w:rsidTr="00D176CF">
        <w:trPr>
          <w:cantSplit/>
          <w:trHeight w:val="432"/>
        </w:trPr>
        <w:tc>
          <w:tcPr>
            <w:tcW w:w="2880" w:type="dxa"/>
            <w:vAlign w:val="center"/>
          </w:tcPr>
          <w:p w14:paraId="6E559D13" w14:textId="77777777" w:rsidR="00733EC5" w:rsidRPr="007C199B" w:rsidRDefault="00733EC5" w:rsidP="00733EC5">
            <w:pPr>
              <w:pStyle w:val="NormalArial"/>
              <w:rPr>
                <w:b/>
              </w:rPr>
            </w:pPr>
            <w:r w:rsidRPr="007C199B">
              <w:rPr>
                <w:b/>
              </w:rPr>
              <w:t>Name</w:t>
            </w:r>
          </w:p>
        </w:tc>
        <w:tc>
          <w:tcPr>
            <w:tcW w:w="7560" w:type="dxa"/>
            <w:vAlign w:val="center"/>
          </w:tcPr>
          <w:p w14:paraId="6577E16E" w14:textId="6A365D24" w:rsidR="00733EC5" w:rsidRPr="00D56D61" w:rsidRDefault="00733EC5" w:rsidP="00733EC5">
            <w:pPr>
              <w:pStyle w:val="NormalArial"/>
            </w:pPr>
            <w:r>
              <w:t>Cory Phillips</w:t>
            </w:r>
          </w:p>
        </w:tc>
      </w:tr>
      <w:tr w:rsidR="00733EC5" w:rsidRPr="00D56D61" w14:paraId="56FDD1D3" w14:textId="77777777" w:rsidTr="00D176CF">
        <w:trPr>
          <w:cantSplit/>
          <w:trHeight w:val="432"/>
        </w:trPr>
        <w:tc>
          <w:tcPr>
            <w:tcW w:w="2880" w:type="dxa"/>
            <w:vAlign w:val="center"/>
          </w:tcPr>
          <w:p w14:paraId="5B9409CC" w14:textId="77777777" w:rsidR="00733EC5" w:rsidRPr="007C199B" w:rsidRDefault="00733EC5" w:rsidP="00733EC5">
            <w:pPr>
              <w:pStyle w:val="NormalArial"/>
              <w:rPr>
                <w:b/>
              </w:rPr>
            </w:pPr>
            <w:r w:rsidRPr="007C199B">
              <w:rPr>
                <w:b/>
              </w:rPr>
              <w:t>E-Mail Address</w:t>
            </w:r>
          </w:p>
        </w:tc>
        <w:tc>
          <w:tcPr>
            <w:tcW w:w="7560" w:type="dxa"/>
            <w:vAlign w:val="center"/>
          </w:tcPr>
          <w:p w14:paraId="5948C015" w14:textId="42A014A8" w:rsidR="00733EC5" w:rsidRPr="00D56D61" w:rsidRDefault="00733EC5" w:rsidP="00733EC5">
            <w:pPr>
              <w:pStyle w:val="NormalArial"/>
            </w:pPr>
            <w:hyperlink r:id="rId19" w:history="1">
              <w:r w:rsidRPr="00A10F92">
                <w:rPr>
                  <w:rStyle w:val="Hyperlink"/>
                </w:rPr>
                <w:t>cory.phillips@ercot.com</w:t>
              </w:r>
            </w:hyperlink>
          </w:p>
        </w:tc>
      </w:tr>
      <w:tr w:rsidR="00733EC5" w:rsidRPr="005370B5" w14:paraId="5EA87A9F" w14:textId="77777777" w:rsidTr="00D176CF">
        <w:trPr>
          <w:cantSplit/>
          <w:trHeight w:val="432"/>
        </w:trPr>
        <w:tc>
          <w:tcPr>
            <w:tcW w:w="2880" w:type="dxa"/>
            <w:vAlign w:val="center"/>
          </w:tcPr>
          <w:p w14:paraId="62677094" w14:textId="77777777" w:rsidR="00733EC5" w:rsidRPr="007C199B" w:rsidRDefault="00733EC5" w:rsidP="00733EC5">
            <w:pPr>
              <w:pStyle w:val="NormalArial"/>
              <w:rPr>
                <w:b/>
              </w:rPr>
            </w:pPr>
            <w:r w:rsidRPr="007C199B">
              <w:rPr>
                <w:b/>
              </w:rPr>
              <w:t>Phone Number</w:t>
            </w:r>
          </w:p>
        </w:tc>
        <w:tc>
          <w:tcPr>
            <w:tcW w:w="7560" w:type="dxa"/>
            <w:vAlign w:val="center"/>
          </w:tcPr>
          <w:p w14:paraId="3556D14E" w14:textId="12453E10" w:rsidR="00733EC5" w:rsidRDefault="00733EC5" w:rsidP="00733EC5">
            <w:pPr>
              <w:pStyle w:val="NormalArial"/>
            </w:pPr>
            <w:r>
              <w:t>512-248-6464</w:t>
            </w:r>
          </w:p>
        </w:tc>
      </w:tr>
    </w:tbl>
    <w:p w14:paraId="3EA0B4F5" w14:textId="77777777" w:rsidR="00C04CBF" w:rsidRDefault="00C04CBF" w:rsidP="00C04CBF">
      <w:pPr>
        <w:tabs>
          <w:tab w:val="num" w:pos="0"/>
        </w:tabs>
        <w:rPr>
          <w:rFonts w:ascii="Arial" w:hAnsi="Arial" w:cs="Arial"/>
        </w:rPr>
      </w:pPr>
      <w:bookmarkStart w:id="1" w:name="_Hlk214557705"/>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C04CBF" w:rsidRPr="006F5051" w14:paraId="7124BC3B" w14:textId="77777777" w:rsidTr="006E00F8">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64ADD9E" w14:textId="77777777" w:rsidR="00C04CBF" w:rsidRPr="006F5051" w:rsidRDefault="00C04CBF" w:rsidP="006E00F8">
            <w:pPr>
              <w:jc w:val="center"/>
              <w:rPr>
                <w:rFonts w:ascii="Arial" w:hAnsi="Arial"/>
                <w:b/>
              </w:rPr>
            </w:pPr>
            <w:r w:rsidRPr="006F5051">
              <w:rPr>
                <w:rFonts w:ascii="Arial" w:hAnsi="Arial"/>
                <w:b/>
              </w:rPr>
              <w:lastRenderedPageBreak/>
              <w:t>Comments Received</w:t>
            </w:r>
          </w:p>
        </w:tc>
      </w:tr>
      <w:tr w:rsidR="00C04CBF" w:rsidRPr="006F5051" w14:paraId="5C472E86" w14:textId="77777777" w:rsidTr="006E00F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56085D" w14:textId="77777777" w:rsidR="00C04CBF" w:rsidRPr="006F5051" w:rsidRDefault="00C04CBF" w:rsidP="006E00F8">
            <w:pPr>
              <w:tabs>
                <w:tab w:val="center" w:pos="4320"/>
                <w:tab w:val="right" w:pos="8640"/>
              </w:tabs>
              <w:rPr>
                <w:rFonts w:ascii="Arial" w:hAnsi="Arial"/>
                <w:b/>
              </w:rPr>
            </w:pPr>
            <w:r w:rsidRPr="006F5051">
              <w:rPr>
                <w:rFonts w:ascii="Arial" w:hAnsi="Arial"/>
                <w:b/>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648BA509" w14:textId="77777777" w:rsidR="00C04CBF" w:rsidRPr="006F5051" w:rsidRDefault="00C04CBF" w:rsidP="006E00F8">
            <w:pPr>
              <w:rPr>
                <w:rFonts w:ascii="Arial" w:hAnsi="Arial"/>
                <w:b/>
              </w:rPr>
            </w:pPr>
            <w:r w:rsidRPr="006F5051">
              <w:rPr>
                <w:rFonts w:ascii="Arial" w:hAnsi="Arial"/>
                <w:b/>
              </w:rPr>
              <w:t>Comment Summary</w:t>
            </w:r>
          </w:p>
        </w:tc>
      </w:tr>
      <w:tr w:rsidR="00C04CBF" w:rsidRPr="006F5051" w14:paraId="154A5C56" w14:textId="77777777" w:rsidTr="006E00F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D0A5DE" w14:textId="77777777" w:rsidR="00C04CBF" w:rsidRPr="006F5051" w:rsidRDefault="00C04CBF" w:rsidP="006E00F8">
            <w:pPr>
              <w:tabs>
                <w:tab w:val="center" w:pos="4320"/>
                <w:tab w:val="right" w:pos="8640"/>
              </w:tabs>
              <w:rPr>
                <w:rFonts w:ascii="Arial" w:hAnsi="Arial"/>
              </w:rPr>
            </w:pPr>
            <w:r>
              <w:rPr>
                <w:rFonts w:ascii="Arial" w:hAnsi="Arial"/>
              </w:rPr>
              <w:t>None</w:t>
            </w:r>
          </w:p>
        </w:tc>
        <w:tc>
          <w:tcPr>
            <w:tcW w:w="7537" w:type="dxa"/>
            <w:tcBorders>
              <w:top w:val="single" w:sz="4" w:space="0" w:color="auto"/>
              <w:left w:val="single" w:sz="4" w:space="0" w:color="auto"/>
              <w:bottom w:val="single" w:sz="4" w:space="0" w:color="auto"/>
              <w:right w:val="single" w:sz="4" w:space="0" w:color="auto"/>
            </w:tcBorders>
            <w:vAlign w:val="center"/>
          </w:tcPr>
          <w:p w14:paraId="2C7811A9" w14:textId="77777777" w:rsidR="00C04CBF" w:rsidRPr="006F5051" w:rsidRDefault="00C04CBF" w:rsidP="006E00F8">
            <w:pPr>
              <w:spacing w:before="120" w:after="120"/>
              <w:rPr>
                <w:rFonts w:ascii="Arial" w:hAnsi="Arial"/>
              </w:rPr>
            </w:pPr>
          </w:p>
        </w:tc>
      </w:tr>
    </w:tbl>
    <w:p w14:paraId="6297323B" w14:textId="77777777" w:rsidR="005A611B" w:rsidRPr="005A611B" w:rsidRDefault="005A611B" w:rsidP="005A611B">
      <w:pPr>
        <w:tabs>
          <w:tab w:val="num" w:pos="0"/>
        </w:tabs>
        <w:rPr>
          <w:rFonts w:ascii="Arial" w:eastAsia="SimSun"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A611B" w:rsidRPr="005A611B" w14:paraId="00AB2BE6" w14:textId="77777777" w:rsidTr="0071528D">
        <w:trPr>
          <w:trHeight w:val="350"/>
        </w:trPr>
        <w:tc>
          <w:tcPr>
            <w:tcW w:w="10440" w:type="dxa"/>
            <w:tcBorders>
              <w:bottom w:val="single" w:sz="4" w:space="0" w:color="auto"/>
            </w:tcBorders>
            <w:shd w:val="clear" w:color="auto" w:fill="FFFFFF"/>
            <w:vAlign w:val="center"/>
          </w:tcPr>
          <w:p w14:paraId="5D6ED9EC" w14:textId="77777777" w:rsidR="005A611B" w:rsidRPr="005A611B" w:rsidRDefault="005A611B" w:rsidP="005A611B">
            <w:pPr>
              <w:tabs>
                <w:tab w:val="center" w:pos="4320"/>
                <w:tab w:val="right" w:pos="8640"/>
              </w:tabs>
              <w:jc w:val="center"/>
              <w:rPr>
                <w:rFonts w:ascii="Arial" w:eastAsia="SimSun" w:hAnsi="Arial"/>
                <w:b/>
                <w:bCs/>
              </w:rPr>
            </w:pPr>
            <w:r w:rsidRPr="005A611B">
              <w:rPr>
                <w:rFonts w:ascii="Arial" w:eastAsia="SimSun" w:hAnsi="Arial"/>
                <w:b/>
                <w:bCs/>
              </w:rPr>
              <w:t>Market Rules Notes</w:t>
            </w:r>
          </w:p>
        </w:tc>
      </w:tr>
    </w:tbl>
    <w:p w14:paraId="1980A530" w14:textId="2C47D683" w:rsidR="00077FE2" w:rsidRPr="00077FE2" w:rsidRDefault="00077FE2" w:rsidP="00077FE2">
      <w:pPr>
        <w:tabs>
          <w:tab w:val="num" w:pos="0"/>
        </w:tabs>
        <w:spacing w:before="120" w:after="120"/>
        <w:rPr>
          <w:rFonts w:ascii="Arial" w:hAnsi="Arial" w:cs="Arial"/>
        </w:rPr>
      </w:pPr>
      <w:r w:rsidRPr="00077FE2">
        <w:rPr>
          <w:rFonts w:ascii="Arial" w:hAnsi="Arial" w:cs="Arial"/>
        </w:rPr>
        <w:t xml:space="preserve">Please note the baseline </w:t>
      </w:r>
      <w:r>
        <w:rPr>
          <w:rFonts w:ascii="Arial" w:hAnsi="Arial" w:cs="Arial"/>
        </w:rPr>
        <w:t>Nodal Operating Guide</w:t>
      </w:r>
      <w:r w:rsidRPr="00077FE2">
        <w:rPr>
          <w:rFonts w:ascii="Arial" w:hAnsi="Arial" w:cs="Arial"/>
        </w:rPr>
        <w:t xml:space="preserve"> language in the following section(s) has been updated to reflect the incorporation of the following </w:t>
      </w:r>
      <w:r>
        <w:rPr>
          <w:rFonts w:ascii="Arial" w:hAnsi="Arial" w:cs="Arial"/>
        </w:rPr>
        <w:t>NOG</w:t>
      </w:r>
      <w:r w:rsidRPr="00077FE2">
        <w:rPr>
          <w:rFonts w:ascii="Arial" w:hAnsi="Arial" w:cs="Arial"/>
        </w:rPr>
        <w:t xml:space="preserve">RR(s) into the </w:t>
      </w:r>
      <w:r>
        <w:rPr>
          <w:rFonts w:ascii="Arial" w:hAnsi="Arial" w:cs="Arial"/>
        </w:rPr>
        <w:t>Nodal Operating Guide</w:t>
      </w:r>
      <w:r w:rsidRPr="00077FE2">
        <w:rPr>
          <w:rFonts w:ascii="Arial" w:hAnsi="Arial" w:cs="Arial"/>
        </w:rPr>
        <w:t>:</w:t>
      </w:r>
    </w:p>
    <w:p w14:paraId="3FCC6F4A" w14:textId="731EF287" w:rsidR="00077FE2" w:rsidRPr="005A611B" w:rsidRDefault="00077FE2" w:rsidP="00077FE2">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OGRR211,</w:t>
      </w:r>
      <w:r w:rsidRPr="00077FE2">
        <w:t xml:space="preserve"> </w:t>
      </w:r>
      <w:r w:rsidRPr="00077FE2">
        <w:rPr>
          <w:rFonts w:ascii="Arial" w:eastAsia="SimSun" w:hAnsi="Arial" w:cs="Arial"/>
        </w:rPr>
        <w:t>RTC – NOG 2 and 9: System Operations and Control Requirements and Monitoring Programs</w:t>
      </w:r>
      <w:r>
        <w:rPr>
          <w:rFonts w:ascii="Arial" w:eastAsia="SimSun" w:hAnsi="Arial" w:cs="Arial"/>
        </w:rPr>
        <w:t xml:space="preserve"> (unboxed 12/5/25)</w:t>
      </w:r>
    </w:p>
    <w:p w14:paraId="20D63736" w14:textId="77777777" w:rsidR="00077FE2" w:rsidRDefault="00077FE2" w:rsidP="006A4496">
      <w:pPr>
        <w:numPr>
          <w:ilvl w:val="1"/>
          <w:numId w:val="22"/>
        </w:numPr>
        <w:spacing w:after="120"/>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3DC4AF9F" w14:textId="55F93848" w:rsidR="006A4496" w:rsidRPr="005A611B" w:rsidRDefault="006A4496" w:rsidP="006A4496">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OGRR277,</w:t>
      </w:r>
      <w:r w:rsidRPr="00077FE2">
        <w:t xml:space="preserve"> </w:t>
      </w:r>
      <w:r w:rsidRPr="006A4496">
        <w:rPr>
          <w:rFonts w:ascii="Arial" w:eastAsia="SimSun" w:hAnsi="Arial" w:cs="Arial"/>
        </w:rPr>
        <w:t>Related to NPRR1282, Ancillary Service Duration under Real-Time Co-Optimization</w:t>
      </w:r>
      <w:r>
        <w:rPr>
          <w:rFonts w:ascii="Arial" w:eastAsia="SimSun" w:hAnsi="Arial" w:cs="Arial"/>
        </w:rPr>
        <w:t xml:space="preserve"> (unboxed 12/5/25)</w:t>
      </w:r>
    </w:p>
    <w:p w14:paraId="3D9245FF" w14:textId="77777777" w:rsidR="006A4496" w:rsidRDefault="006A4496" w:rsidP="006A4496">
      <w:pPr>
        <w:numPr>
          <w:ilvl w:val="1"/>
          <w:numId w:val="22"/>
        </w:numPr>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41BFBF04" w14:textId="53CD0879" w:rsidR="005A611B" w:rsidRPr="005A611B" w:rsidRDefault="005A611B" w:rsidP="005A611B">
      <w:pPr>
        <w:tabs>
          <w:tab w:val="num" w:pos="0"/>
        </w:tabs>
        <w:spacing w:before="120" w:after="120"/>
        <w:rPr>
          <w:rFonts w:ascii="Arial" w:eastAsia="SimSun" w:hAnsi="Arial" w:cs="Arial"/>
        </w:rPr>
      </w:pPr>
      <w:r w:rsidRPr="005A611B">
        <w:rPr>
          <w:rFonts w:ascii="Arial" w:eastAsia="SimSun" w:hAnsi="Arial" w:cs="Arial"/>
        </w:rPr>
        <w:t xml:space="preserve">Please note that the following </w:t>
      </w:r>
      <w:r>
        <w:rPr>
          <w:rFonts w:ascii="Arial" w:eastAsia="SimSun" w:hAnsi="Arial" w:cs="Arial"/>
        </w:rPr>
        <w:t>NOG</w:t>
      </w:r>
      <w:r w:rsidRPr="005A611B">
        <w:rPr>
          <w:rFonts w:ascii="Arial" w:eastAsia="SimSun" w:hAnsi="Arial" w:cs="Arial"/>
        </w:rPr>
        <w:t>RR(s) also propose revisions to the following section(s):</w:t>
      </w:r>
    </w:p>
    <w:p w14:paraId="6C65174E" w14:textId="77777777" w:rsidR="001922BB" w:rsidRPr="005A611B" w:rsidRDefault="001922BB" w:rsidP="001922BB">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 xml:space="preserve">OGRR264, </w:t>
      </w:r>
      <w:r w:rsidRPr="00CC4C57">
        <w:rPr>
          <w:rFonts w:ascii="Arial" w:eastAsia="SimSun" w:hAnsi="Arial" w:cs="Arial"/>
        </w:rPr>
        <w:t>Related to NPRR1</w:t>
      </w:r>
      <w:r>
        <w:rPr>
          <w:rFonts w:ascii="Arial" w:eastAsia="SimSun" w:hAnsi="Arial" w:cs="Arial"/>
        </w:rPr>
        <w:t>235</w:t>
      </w:r>
      <w:r w:rsidRPr="00CC4C57">
        <w:rPr>
          <w:rFonts w:ascii="Arial" w:eastAsia="SimSun" w:hAnsi="Arial" w:cs="Arial"/>
        </w:rPr>
        <w:t xml:space="preserve">, Dispatchable Reliability Reserve Service </w:t>
      </w:r>
      <w:r>
        <w:rPr>
          <w:rFonts w:ascii="Arial" w:eastAsia="SimSun" w:hAnsi="Arial" w:cs="Arial"/>
        </w:rPr>
        <w:t xml:space="preserve">as a Stand-Alone </w:t>
      </w:r>
      <w:r w:rsidRPr="00CC4C57">
        <w:rPr>
          <w:rFonts w:ascii="Arial" w:eastAsia="SimSun" w:hAnsi="Arial" w:cs="Arial"/>
        </w:rPr>
        <w:t>Ancillary Service</w:t>
      </w:r>
    </w:p>
    <w:p w14:paraId="7D3BFDAC" w14:textId="77777777" w:rsidR="001922BB" w:rsidRDefault="001922BB" w:rsidP="001922BB">
      <w:pPr>
        <w:numPr>
          <w:ilvl w:val="1"/>
          <w:numId w:val="22"/>
        </w:numPr>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017FB6E2" w14:textId="77777777" w:rsidR="001922BB" w:rsidRDefault="001922BB" w:rsidP="001922BB">
      <w:pPr>
        <w:numPr>
          <w:ilvl w:val="1"/>
          <w:numId w:val="22"/>
        </w:numPr>
        <w:rPr>
          <w:rFonts w:ascii="Arial" w:eastAsia="SimSun" w:hAnsi="Arial" w:cs="Arial"/>
        </w:rPr>
      </w:pPr>
      <w:r>
        <w:rPr>
          <w:rFonts w:ascii="Arial" w:eastAsia="SimSun" w:hAnsi="Arial" w:cs="Arial"/>
        </w:rPr>
        <w:t>Section 2.3.4</w:t>
      </w:r>
    </w:p>
    <w:p w14:paraId="1B97B846" w14:textId="77777777" w:rsidR="001922BB" w:rsidRPr="005A611B" w:rsidRDefault="001922BB" w:rsidP="001922BB">
      <w:pPr>
        <w:numPr>
          <w:ilvl w:val="1"/>
          <w:numId w:val="22"/>
        </w:numPr>
        <w:rPr>
          <w:rFonts w:ascii="Arial" w:eastAsia="SimSun" w:hAnsi="Arial" w:cs="Arial"/>
        </w:rPr>
      </w:pPr>
      <w:r>
        <w:rPr>
          <w:rFonts w:ascii="Arial" w:eastAsia="SimSun" w:hAnsi="Arial" w:cs="Arial"/>
        </w:rPr>
        <w:t>Section 2.3.4.1</w:t>
      </w:r>
    </w:p>
    <w:p w14:paraId="26850370" w14:textId="77777777" w:rsidR="001922BB" w:rsidRPr="00CC4C57" w:rsidRDefault="001922BB" w:rsidP="001922BB">
      <w:pPr>
        <w:numPr>
          <w:ilvl w:val="1"/>
          <w:numId w:val="22"/>
        </w:numPr>
        <w:spacing w:after="120"/>
        <w:rPr>
          <w:rFonts w:ascii="Arial" w:eastAsia="SimSun" w:hAnsi="Arial" w:cs="Arial"/>
        </w:rPr>
      </w:pPr>
      <w:r w:rsidRPr="005A611B">
        <w:rPr>
          <w:rFonts w:ascii="Arial" w:eastAsia="SimSun" w:hAnsi="Arial" w:cs="Arial"/>
        </w:rPr>
        <w:t xml:space="preserve">Section </w:t>
      </w:r>
      <w:r>
        <w:rPr>
          <w:rFonts w:ascii="Arial" w:eastAsia="SimSun" w:hAnsi="Arial" w:cs="Arial"/>
        </w:rPr>
        <w:t>9.4.5</w:t>
      </w:r>
    </w:p>
    <w:p w14:paraId="740FD996" w14:textId="47907060" w:rsidR="005A611B" w:rsidRPr="005A611B" w:rsidRDefault="005A611B" w:rsidP="005A611B">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 xml:space="preserve">OGRR284, </w:t>
      </w:r>
      <w:r w:rsidR="0065071B" w:rsidRPr="0065071B">
        <w:rPr>
          <w:rFonts w:ascii="Arial" w:eastAsia="SimSun" w:hAnsi="Arial" w:cs="Arial"/>
        </w:rPr>
        <w:t>Related to NPRR1310, Dispatchable Reliability Reserve Service Plus Energy Storage Resource Participation and Release Factor</w:t>
      </w:r>
    </w:p>
    <w:p w14:paraId="1F1B52B2" w14:textId="6A4D7D07" w:rsidR="005A611B" w:rsidRDefault="005A611B" w:rsidP="005A611B">
      <w:pPr>
        <w:numPr>
          <w:ilvl w:val="1"/>
          <w:numId w:val="22"/>
        </w:numPr>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6F12ECC5" w14:textId="0231E3BB" w:rsidR="005A611B" w:rsidRDefault="005A611B" w:rsidP="005A611B">
      <w:pPr>
        <w:numPr>
          <w:ilvl w:val="1"/>
          <w:numId w:val="22"/>
        </w:numPr>
        <w:rPr>
          <w:rFonts w:ascii="Arial" w:eastAsia="SimSun" w:hAnsi="Arial" w:cs="Arial"/>
        </w:rPr>
      </w:pPr>
      <w:r>
        <w:rPr>
          <w:rFonts w:ascii="Arial" w:eastAsia="SimSun" w:hAnsi="Arial" w:cs="Arial"/>
        </w:rPr>
        <w:t>Section 2.3.4</w:t>
      </w:r>
    </w:p>
    <w:p w14:paraId="6D990F68" w14:textId="37AFF8ED" w:rsidR="005A611B" w:rsidRPr="005A611B" w:rsidRDefault="005A611B" w:rsidP="005A611B">
      <w:pPr>
        <w:numPr>
          <w:ilvl w:val="1"/>
          <w:numId w:val="22"/>
        </w:numPr>
        <w:rPr>
          <w:rFonts w:ascii="Arial" w:eastAsia="SimSun" w:hAnsi="Arial" w:cs="Arial"/>
        </w:rPr>
      </w:pPr>
      <w:r>
        <w:rPr>
          <w:rFonts w:ascii="Arial" w:eastAsia="SimSun" w:hAnsi="Arial" w:cs="Arial"/>
        </w:rPr>
        <w:t>Section 2.3.4.1</w:t>
      </w:r>
    </w:p>
    <w:p w14:paraId="00750513" w14:textId="26AFDE06" w:rsidR="009A3772" w:rsidRPr="005A611B" w:rsidRDefault="005A611B" w:rsidP="005A611B">
      <w:pPr>
        <w:numPr>
          <w:ilvl w:val="1"/>
          <w:numId w:val="22"/>
        </w:numPr>
        <w:spacing w:after="120"/>
        <w:rPr>
          <w:rFonts w:ascii="Arial" w:eastAsia="SimSun" w:hAnsi="Arial" w:cs="Arial"/>
        </w:rPr>
      </w:pPr>
      <w:r w:rsidRPr="005A611B">
        <w:rPr>
          <w:rFonts w:ascii="Arial" w:eastAsia="SimSun" w:hAnsi="Arial" w:cs="Arial"/>
        </w:rPr>
        <w:t xml:space="preserve">Section </w:t>
      </w:r>
      <w:r>
        <w:rPr>
          <w:rFonts w:ascii="Arial" w:eastAsia="SimSun" w:hAnsi="Arial" w:cs="Arial"/>
        </w:rPr>
        <w:t>9.4.5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bookmarkEnd w:id="1"/>
          <w:p w14:paraId="24505F2E" w14:textId="77777777" w:rsidR="009A3772" w:rsidRDefault="009A3772" w:rsidP="003618DF">
            <w:pPr>
              <w:pStyle w:val="Header"/>
              <w:jc w:val="center"/>
            </w:pPr>
            <w:r>
              <w:t>Proposed</w:t>
            </w:r>
            <w:r w:rsidR="003618DF">
              <w:t xml:space="preserve"> Guide</w:t>
            </w:r>
            <w:r>
              <w:t xml:space="preserve"> Language Revision</w:t>
            </w:r>
          </w:p>
        </w:tc>
      </w:tr>
    </w:tbl>
    <w:p w14:paraId="1643621E" w14:textId="77777777" w:rsidR="00566181" w:rsidRPr="00566181" w:rsidRDefault="00566181" w:rsidP="00733EC5">
      <w:pPr>
        <w:keepNext/>
        <w:tabs>
          <w:tab w:val="left" w:pos="720"/>
        </w:tabs>
        <w:spacing w:before="240" w:after="240"/>
        <w:outlineLvl w:val="1"/>
        <w:rPr>
          <w:b/>
          <w:szCs w:val="20"/>
        </w:rPr>
      </w:pPr>
      <w:bookmarkStart w:id="2" w:name="_Toc191197027"/>
      <w:bookmarkStart w:id="3" w:name="_Toc414884923"/>
      <w:bookmarkStart w:id="4" w:name="_Toc120878504"/>
      <w:bookmarkStart w:id="5" w:name="_Toc136969079"/>
      <w:bookmarkStart w:id="6" w:name="_Hlk121222094"/>
      <w:bookmarkStart w:id="7" w:name="_Toc120878509"/>
      <w:bookmarkStart w:id="8" w:name="_Toc136969084"/>
      <w:commentRangeStart w:id="9"/>
      <w:r w:rsidRPr="00566181">
        <w:rPr>
          <w:b/>
          <w:szCs w:val="20"/>
        </w:rPr>
        <w:lastRenderedPageBreak/>
        <w:t>2.3</w:t>
      </w:r>
      <w:commentRangeEnd w:id="9"/>
      <w:r w:rsidR="0065071B">
        <w:rPr>
          <w:rStyle w:val="CommentReference"/>
        </w:rPr>
        <w:commentReference w:id="9"/>
      </w:r>
      <w:r w:rsidRPr="00566181">
        <w:rPr>
          <w:b/>
          <w:szCs w:val="20"/>
        </w:rPr>
        <w:tab/>
      </w:r>
      <w:bookmarkStart w:id="11" w:name="_Toc49843497"/>
      <w:r w:rsidRPr="00566181">
        <w:rPr>
          <w:b/>
          <w:szCs w:val="20"/>
        </w:rPr>
        <w:t>Ancillary Services</w:t>
      </w:r>
      <w:bookmarkEnd w:id="2"/>
      <w:bookmarkEnd w:id="3"/>
      <w:bookmarkEnd w:id="4"/>
      <w:bookmarkEnd w:id="5"/>
      <w:bookmarkEnd w:id="11"/>
    </w:p>
    <w:p w14:paraId="229FA7ED" w14:textId="77777777" w:rsidR="006A4496" w:rsidRPr="00685C10" w:rsidRDefault="006A4496" w:rsidP="006A4496">
      <w:pPr>
        <w:keepNext/>
        <w:widowControl w:val="0"/>
        <w:spacing w:after="240"/>
      </w:pPr>
      <w:bookmarkStart w:id="12" w:name="_Hlk212712335"/>
      <w:r w:rsidRPr="00685C10">
        <w:t>(1)</w:t>
      </w:r>
      <w:r w:rsidRPr="00685C10">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6A4496" w:rsidRPr="00685C10" w14:paraId="3CDF312C" w14:textId="77777777" w:rsidTr="006E00F8">
        <w:trPr>
          <w:tblHeader/>
        </w:trPr>
        <w:tc>
          <w:tcPr>
            <w:tcW w:w="2145" w:type="dxa"/>
            <w:vAlign w:val="center"/>
          </w:tcPr>
          <w:p w14:paraId="61FA0065" w14:textId="77777777" w:rsidR="006A4496" w:rsidRPr="00685C10" w:rsidRDefault="006A4496" w:rsidP="006E00F8">
            <w:pPr>
              <w:jc w:val="center"/>
              <w:rPr>
                <w:b/>
                <w:bCs/>
              </w:rPr>
            </w:pPr>
            <w:r w:rsidRPr="00685C10">
              <w:rPr>
                <w:b/>
                <w:bCs/>
              </w:rPr>
              <w:t>ANCILLARY SERVICE TYPE</w:t>
            </w:r>
          </w:p>
        </w:tc>
        <w:tc>
          <w:tcPr>
            <w:tcW w:w="3386" w:type="dxa"/>
            <w:vAlign w:val="center"/>
          </w:tcPr>
          <w:p w14:paraId="4EEDFF9A" w14:textId="77777777" w:rsidR="006A4496" w:rsidRPr="00685C10" w:rsidRDefault="006A4496" w:rsidP="006E00F8">
            <w:pPr>
              <w:jc w:val="center"/>
              <w:rPr>
                <w:b/>
                <w:bCs/>
              </w:rPr>
            </w:pPr>
            <w:r w:rsidRPr="00685C10">
              <w:rPr>
                <w:b/>
                <w:bCs/>
              </w:rPr>
              <w:t>DESCRIPTION</w:t>
            </w:r>
          </w:p>
        </w:tc>
        <w:tc>
          <w:tcPr>
            <w:tcW w:w="3339" w:type="dxa"/>
            <w:vAlign w:val="center"/>
          </w:tcPr>
          <w:p w14:paraId="1B7399C7" w14:textId="77777777" w:rsidR="006A4496" w:rsidRPr="00685C10" w:rsidRDefault="006A4496" w:rsidP="006E00F8">
            <w:pPr>
              <w:jc w:val="center"/>
              <w:rPr>
                <w:b/>
                <w:bCs/>
              </w:rPr>
            </w:pPr>
            <w:r w:rsidRPr="00685C10">
              <w:rPr>
                <w:b/>
                <w:bCs/>
              </w:rPr>
              <w:t>ERCOT AUTHORITY ACTION</w:t>
            </w:r>
          </w:p>
        </w:tc>
      </w:tr>
      <w:tr w:rsidR="006A4496" w:rsidRPr="00685C10" w14:paraId="443D77F8" w14:textId="77777777" w:rsidTr="006E00F8">
        <w:trPr>
          <w:trHeight w:val="2433"/>
        </w:trPr>
        <w:tc>
          <w:tcPr>
            <w:tcW w:w="2145" w:type="dxa"/>
          </w:tcPr>
          <w:p w14:paraId="596E4292" w14:textId="77777777" w:rsidR="006A4496" w:rsidRPr="00685C10" w:rsidRDefault="006A4496" w:rsidP="006E00F8">
            <w:r w:rsidRPr="00685C10">
              <w:t>Regulation Down Service (Reg-Down)</w:t>
            </w:r>
          </w:p>
          <w:p w14:paraId="75FCAFDB" w14:textId="77777777" w:rsidR="006A4496" w:rsidRPr="00685C10" w:rsidRDefault="006A4496" w:rsidP="006E00F8">
            <w:r w:rsidRPr="00685C10">
              <w:t>and</w:t>
            </w:r>
          </w:p>
          <w:p w14:paraId="79F35612" w14:textId="77777777" w:rsidR="006A4496" w:rsidRPr="00685C10" w:rsidRDefault="006A4496" w:rsidP="006E00F8">
            <w:r w:rsidRPr="00685C10">
              <w:t>Regulation Up Service (Reg-Up)</w:t>
            </w:r>
          </w:p>
          <w:p w14:paraId="0739F7F0" w14:textId="77777777" w:rsidR="006A4496" w:rsidRDefault="006A4496" w:rsidP="006E00F8">
            <w:r w:rsidRPr="00685C10">
              <w:t>(for Generation Resources</w:t>
            </w:r>
            <w:r>
              <w:t xml:space="preserve"> and Energy Storage Resources (ESRs)</w:t>
            </w:r>
            <w:r w:rsidRPr="00685C10">
              <w:t>)</w:t>
            </w:r>
          </w:p>
          <w:p w14:paraId="55E96E5B" w14:textId="77777777" w:rsidR="006A4496" w:rsidRPr="00685C10" w:rsidRDefault="006A4496" w:rsidP="006E00F8"/>
          <w:p w14:paraId="773B6D6D" w14:textId="77777777" w:rsidR="006A4496" w:rsidRPr="00B30943" w:rsidRDefault="006A4496" w:rsidP="006E00F8">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3DE1DCAB" w14:textId="77777777" w:rsidR="006A4496" w:rsidRPr="00685C10" w:rsidRDefault="006A4496" w:rsidP="006E00F8">
            <w:pPr>
              <w:jc w:val="center"/>
            </w:pPr>
          </w:p>
        </w:tc>
        <w:tc>
          <w:tcPr>
            <w:tcW w:w="3386" w:type="dxa"/>
          </w:tcPr>
          <w:p w14:paraId="1CDB5F85" w14:textId="77777777" w:rsidR="006A4496" w:rsidRPr="00685C10" w:rsidRDefault="006A4496" w:rsidP="006E00F8">
            <w:r w:rsidRPr="00685C10">
              <w:t xml:space="preserve">Resource capacity provided by a Qualified Scheduling Entity (QSE) from a specific Generation Resource </w:t>
            </w:r>
            <w:r>
              <w:t xml:space="preserve">or ESR </w:t>
            </w:r>
            <w:r w:rsidRPr="00685C10">
              <w:t xml:space="preserve">to control frequency within the </w:t>
            </w:r>
            <w:proofErr w:type="gramStart"/>
            <w:r w:rsidRPr="00685C10">
              <w:t>system</w:t>
            </w:r>
            <w:proofErr w:type="gramEnd"/>
            <w:r w:rsidRPr="00685C10">
              <w:t xml:space="preserve"> which is controlled second by second, normally by an Automatic Generation Control (AGC) system.</w:t>
            </w:r>
          </w:p>
        </w:tc>
        <w:tc>
          <w:tcPr>
            <w:tcW w:w="3339" w:type="dxa"/>
          </w:tcPr>
          <w:p w14:paraId="26EC2B2A" w14:textId="77777777" w:rsidR="006A4496" w:rsidRPr="00685C10" w:rsidRDefault="006A4496" w:rsidP="006E00F8">
            <w:pPr>
              <w:spacing w:after="120"/>
              <w:ind w:left="360" w:hanging="360"/>
            </w:pPr>
            <w:r w:rsidRPr="00685C10">
              <w:t>a.</w:t>
            </w:r>
            <w:r w:rsidRPr="00685C10">
              <w:tab/>
              <w:t xml:space="preserve">Reg-Down energy is a </w:t>
            </w:r>
            <w:r>
              <w:t xml:space="preserve">Resource-specific </w:t>
            </w:r>
            <w:r w:rsidRPr="00685C10">
              <w:t xml:space="preserve">deployment to increase or decrease generation at a level below the Generation Resource’s </w:t>
            </w:r>
            <w:r>
              <w:t xml:space="preserve">or ESR’s </w:t>
            </w:r>
            <w:r w:rsidRPr="00685C10">
              <w:t>Base Point in response to a change in system frequency.</w:t>
            </w:r>
          </w:p>
          <w:p w14:paraId="4D40A66D" w14:textId="77777777" w:rsidR="006A4496" w:rsidRPr="00685C10" w:rsidRDefault="006A4496" w:rsidP="006E00F8">
            <w:pPr>
              <w:spacing w:after="120"/>
              <w:ind w:left="373" w:hanging="373"/>
            </w:pPr>
            <w:r w:rsidRPr="00685C10">
              <w:t>b.</w:t>
            </w:r>
            <w:r w:rsidRPr="00685C10">
              <w:tab/>
              <w:t xml:space="preserve">Reg-Up energy is a </w:t>
            </w:r>
            <w:r>
              <w:t xml:space="preserve">Resource-specific </w:t>
            </w:r>
            <w:r w:rsidRPr="00685C10">
              <w:t xml:space="preserve">deployment to increase or decrease generation at a level above the Generation Resource’s </w:t>
            </w:r>
            <w:r>
              <w:t xml:space="preserve">or ESR’s </w:t>
            </w:r>
            <w:r w:rsidRPr="00685C10">
              <w:t>Base Point in response to a change in system frequency.</w:t>
            </w:r>
          </w:p>
        </w:tc>
      </w:tr>
      <w:tr w:rsidR="006A4496" w:rsidRPr="00685C10" w14:paraId="718AB43F" w14:textId="77777777" w:rsidTr="006E00F8">
        <w:trPr>
          <w:trHeight w:val="2433"/>
        </w:trPr>
        <w:tc>
          <w:tcPr>
            <w:tcW w:w="2145" w:type="dxa"/>
          </w:tcPr>
          <w:p w14:paraId="05302CCE" w14:textId="77777777" w:rsidR="006A4496" w:rsidRPr="00685C10" w:rsidRDefault="006A4496" w:rsidP="006E00F8">
            <w:r w:rsidRPr="00685C10">
              <w:t>Reg-Down</w:t>
            </w:r>
          </w:p>
          <w:p w14:paraId="243387CC" w14:textId="77777777" w:rsidR="006A4496" w:rsidRPr="00685C10" w:rsidRDefault="006A4496" w:rsidP="006E00F8">
            <w:r w:rsidRPr="00685C10">
              <w:t>and</w:t>
            </w:r>
          </w:p>
          <w:p w14:paraId="67ED4FFC" w14:textId="77777777" w:rsidR="006A4496" w:rsidRPr="00685C10" w:rsidRDefault="006A4496" w:rsidP="006E00F8">
            <w:r w:rsidRPr="00685C10">
              <w:t>Reg-Up</w:t>
            </w:r>
          </w:p>
          <w:p w14:paraId="16225D34" w14:textId="77777777" w:rsidR="006A4496" w:rsidRDefault="006A4496" w:rsidP="006E00F8">
            <w:r w:rsidRPr="00685C10">
              <w:t>(for Load Resource)</w:t>
            </w:r>
          </w:p>
          <w:p w14:paraId="3F5E4186" w14:textId="77777777" w:rsidR="006A4496" w:rsidRPr="00685C10" w:rsidRDefault="006A4496" w:rsidP="006E00F8"/>
          <w:p w14:paraId="1E047CE9" w14:textId="77777777" w:rsidR="006A4496" w:rsidRPr="00B30943" w:rsidRDefault="006A4496" w:rsidP="006E00F8">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2D38B835" w14:textId="77777777" w:rsidR="006A4496" w:rsidRPr="00685C10" w:rsidRDefault="006A4496" w:rsidP="006E00F8"/>
        </w:tc>
        <w:tc>
          <w:tcPr>
            <w:tcW w:w="3386" w:type="dxa"/>
          </w:tcPr>
          <w:p w14:paraId="73FFA09E" w14:textId="77777777" w:rsidR="006A4496" w:rsidRPr="00685C10" w:rsidRDefault="006A4496" w:rsidP="006E00F8">
            <w:r w:rsidRPr="00685C10">
              <w:t>Load Resource capacity provided by a QSE from a specific Load Resource to control frequency within the system.</w:t>
            </w:r>
          </w:p>
        </w:tc>
        <w:tc>
          <w:tcPr>
            <w:tcW w:w="3339" w:type="dxa"/>
          </w:tcPr>
          <w:p w14:paraId="30C1C5A9" w14:textId="77777777" w:rsidR="006A4496" w:rsidRPr="00685C10" w:rsidRDefault="006A4496" w:rsidP="006E00F8">
            <w:pPr>
              <w:spacing w:after="120"/>
              <w:ind w:left="360" w:hanging="360"/>
            </w:pPr>
            <w:r w:rsidRPr="00685C10">
              <w:t>a.</w:t>
            </w:r>
            <w:r w:rsidRPr="00685C10">
              <w:tab/>
              <w:t xml:space="preserve">Reg-Down is a </w:t>
            </w:r>
            <w:r>
              <w:t xml:space="preserve">Resource-specific </w:t>
            </w:r>
            <w:r w:rsidRPr="00685C10">
              <w:t>deployment to increase or decrease Load below the Load Resource’s Maximum Power Consumption (MPC) limit in response to a change in system frequency.</w:t>
            </w:r>
          </w:p>
          <w:p w14:paraId="14C8AC67" w14:textId="77777777" w:rsidR="006A4496" w:rsidRPr="00685C10" w:rsidRDefault="006A4496" w:rsidP="006E00F8">
            <w:pPr>
              <w:spacing w:after="120"/>
              <w:ind w:left="360" w:hanging="360"/>
            </w:pPr>
            <w:r w:rsidRPr="00685C10">
              <w:t>b.</w:t>
            </w:r>
            <w:r w:rsidRPr="00685C10">
              <w:tab/>
              <w:t xml:space="preserve">Reg-Up is a </w:t>
            </w:r>
            <w:r>
              <w:t xml:space="preserve">Resource-specific </w:t>
            </w:r>
            <w:r w:rsidRPr="00685C10">
              <w:t>deployment to increase or decrease Load above the Load Resource’s Low Power Consumption (LPC) limit in response to a change in system frequency.</w:t>
            </w:r>
          </w:p>
        </w:tc>
      </w:tr>
      <w:tr w:rsidR="006A4496" w:rsidRPr="00685C10" w14:paraId="5210AD3C" w14:textId="77777777" w:rsidTr="006E00F8">
        <w:tc>
          <w:tcPr>
            <w:tcW w:w="2145" w:type="dxa"/>
          </w:tcPr>
          <w:p w14:paraId="7131C401" w14:textId="77777777" w:rsidR="006A4496" w:rsidRPr="00685C10" w:rsidRDefault="006A4496" w:rsidP="006E00F8">
            <w:r w:rsidRPr="00685C10">
              <w:t xml:space="preserve">Responsive Reserve (RRS) </w:t>
            </w:r>
          </w:p>
          <w:p w14:paraId="1D394297" w14:textId="77777777" w:rsidR="006A4496" w:rsidRPr="00685C10" w:rsidRDefault="006A4496" w:rsidP="006E00F8"/>
          <w:p w14:paraId="38BC67CF" w14:textId="77777777" w:rsidR="006A4496" w:rsidRPr="00B30943" w:rsidRDefault="006A4496" w:rsidP="006E00F8">
            <w:pPr>
              <w:rPr>
                <w:b/>
                <w:sz w:val="20"/>
                <w:szCs w:val="20"/>
              </w:rPr>
            </w:pPr>
            <w:r w:rsidRPr="00685C10">
              <w:rPr>
                <w:b/>
                <w:i/>
                <w:sz w:val="20"/>
                <w:szCs w:val="20"/>
              </w:rPr>
              <w:lastRenderedPageBreak/>
              <w:t>Reference:  Protocol Section</w:t>
            </w:r>
            <w:r w:rsidRPr="00685C10">
              <w:rPr>
                <w:rFonts w:cs="Arial"/>
                <w:i/>
                <w:smallCaps/>
                <w:sz w:val="20"/>
                <w:szCs w:val="20"/>
              </w:rPr>
              <w:t xml:space="preserve"> </w:t>
            </w:r>
            <w:r w:rsidRPr="00685C10">
              <w:rPr>
                <w:b/>
                <w:i/>
                <w:sz w:val="20"/>
                <w:szCs w:val="20"/>
              </w:rPr>
              <w:t>2</w:t>
            </w:r>
          </w:p>
          <w:p w14:paraId="2EE73895" w14:textId="77777777" w:rsidR="006A4496" w:rsidRPr="00701787" w:rsidRDefault="006A4496" w:rsidP="006E00F8">
            <w:pPr>
              <w:jc w:val="right"/>
            </w:pPr>
          </w:p>
        </w:tc>
        <w:tc>
          <w:tcPr>
            <w:tcW w:w="3386" w:type="dxa"/>
          </w:tcPr>
          <w:p w14:paraId="7772716F" w14:textId="77777777" w:rsidR="006A4496" w:rsidRPr="00E41B79" w:rsidRDefault="006A4496" w:rsidP="006E00F8">
            <w:r w:rsidRPr="006F6996">
              <w:lastRenderedPageBreak/>
              <w:t>Operating reserves on Generation Resources, ESRs, Load Resources,</w:t>
            </w:r>
            <w:r w:rsidRPr="00835D52">
              <w:t xml:space="preserve"> and Resources capable</w:t>
            </w:r>
            <w:r w:rsidRPr="002C75A9">
              <w:t xml:space="preserve"> of providing Fast </w:t>
            </w:r>
            <w:r w:rsidRPr="002C75A9">
              <w:lastRenderedPageBreak/>
              <w:t xml:space="preserve">Frequency Response </w:t>
            </w:r>
            <w:r w:rsidRPr="00E02F44">
              <w:t xml:space="preserve">(FFR) </w:t>
            </w:r>
            <w:r w:rsidRPr="00D02DD7">
              <w:t>maintained by ERCOT to help control the frequency of the system.  RRS on Generation Resources</w:t>
            </w:r>
            <w:r w:rsidRPr="00E41B79">
              <w:t>, ESRs, and Controllable Load</w:t>
            </w:r>
            <w:r>
              <w:t xml:space="preserve"> Resources</w:t>
            </w:r>
            <w:r w:rsidRPr="00E41B79">
              <w:t xml:space="preserve"> </w:t>
            </w:r>
            <w:r>
              <w:t xml:space="preserve">(CLRs) </w:t>
            </w:r>
            <w:r w:rsidRPr="00E41B79">
              <w:t>can be used as energy during an Energy Emergency Alert (EEA) event.</w:t>
            </w:r>
          </w:p>
        </w:tc>
        <w:tc>
          <w:tcPr>
            <w:tcW w:w="3339" w:type="dxa"/>
          </w:tcPr>
          <w:p w14:paraId="7C76B033" w14:textId="77777777" w:rsidR="006A4496" w:rsidRPr="00565627" w:rsidRDefault="006A4496" w:rsidP="006E00F8">
            <w:r w:rsidRPr="00565627">
              <w:lastRenderedPageBreak/>
              <w:t>RRS may only be deployed as follows:</w:t>
            </w:r>
          </w:p>
          <w:p w14:paraId="70527E8C" w14:textId="77777777" w:rsidR="006A4496" w:rsidRPr="00565627" w:rsidRDefault="006A4496" w:rsidP="006E00F8"/>
          <w:p w14:paraId="27CDC1F6" w14:textId="77777777" w:rsidR="006A4496" w:rsidRPr="00774404" w:rsidRDefault="006A4496" w:rsidP="006E00F8">
            <w:pPr>
              <w:spacing w:after="120"/>
              <w:ind w:left="360" w:hanging="360"/>
            </w:pPr>
            <w:r w:rsidRPr="00774404">
              <w:lastRenderedPageBreak/>
              <w:t>a.</w:t>
            </w:r>
            <w:r w:rsidRPr="00774404">
              <w:tab/>
              <w:t xml:space="preserve">Through automatic Governor action or under-frequency relay in response to frequency deviations; </w:t>
            </w:r>
          </w:p>
          <w:p w14:paraId="1B96D303" w14:textId="77777777" w:rsidR="006A4496" w:rsidRPr="00774404" w:rsidRDefault="006A4496" w:rsidP="006E00F8">
            <w:pPr>
              <w:spacing w:after="120"/>
              <w:ind w:left="360" w:hanging="360"/>
            </w:pPr>
            <w:r w:rsidRPr="00774404">
              <w:t>b.</w:t>
            </w:r>
            <w:r w:rsidRPr="00774404">
              <w:tab/>
              <w:t>By electronic signal from ERCOT in response to the need; and</w:t>
            </w:r>
          </w:p>
          <w:p w14:paraId="0429C900" w14:textId="77777777" w:rsidR="006A4496" w:rsidRPr="00E93DC3" w:rsidRDefault="006A4496" w:rsidP="006E00F8">
            <w:pPr>
              <w:spacing w:after="120"/>
              <w:ind w:left="360" w:hanging="360"/>
            </w:pPr>
            <w:r w:rsidRPr="00E93DC3">
              <w:t>c.</w:t>
            </w:r>
            <w:r w:rsidRPr="00E93DC3">
              <w:tab/>
              <w:t xml:space="preserve">As ordered by an ERCOT Operator during </w:t>
            </w:r>
            <w:proofErr w:type="gramStart"/>
            <w:r w:rsidRPr="00E93DC3">
              <w:t>an EEA</w:t>
            </w:r>
            <w:proofErr w:type="gramEnd"/>
            <w:r w:rsidRPr="00E93DC3">
              <w:t xml:space="preserve"> or other emergencies.</w:t>
            </w:r>
          </w:p>
        </w:tc>
      </w:tr>
      <w:tr w:rsidR="006A4496" w:rsidRPr="00685C10" w14:paraId="329DC211" w14:textId="77777777" w:rsidTr="006E00F8">
        <w:trPr>
          <w:cantSplit/>
        </w:trPr>
        <w:tc>
          <w:tcPr>
            <w:tcW w:w="2145" w:type="dxa"/>
          </w:tcPr>
          <w:p w14:paraId="64D2C564" w14:textId="77777777" w:rsidR="006A4496" w:rsidRPr="006F6996" w:rsidRDefault="006A4496" w:rsidP="006E00F8">
            <w:r w:rsidRPr="006F6996">
              <w:lastRenderedPageBreak/>
              <w:t>ERCOT Contingency Reserve Service (ECRS)</w:t>
            </w:r>
          </w:p>
          <w:p w14:paraId="04EB6B11" w14:textId="77777777" w:rsidR="006A4496" w:rsidRPr="006F6996" w:rsidRDefault="006A4496" w:rsidP="006E00F8"/>
          <w:p w14:paraId="56772791" w14:textId="77777777" w:rsidR="006A4496" w:rsidRPr="00685C10" w:rsidRDefault="006A4496" w:rsidP="006E00F8">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3435CEF3" w14:textId="77777777" w:rsidR="006A4496" w:rsidRPr="00685C10" w:rsidRDefault="006A4496" w:rsidP="006E00F8"/>
        </w:tc>
        <w:tc>
          <w:tcPr>
            <w:tcW w:w="3386" w:type="dxa"/>
          </w:tcPr>
          <w:p w14:paraId="0F5121FD" w14:textId="77777777" w:rsidR="006A4496" w:rsidRPr="006F6996" w:rsidRDefault="006A4496" w:rsidP="006E00F8">
            <w:pPr>
              <w:spacing w:after="120"/>
              <w:ind w:left="360" w:hanging="360"/>
            </w:pPr>
            <w:r w:rsidRPr="006F6996">
              <w:t xml:space="preserve">a.   Off-Line Generation Resource or ESR capacity, or reserved capacity from On-Line Generation Resources or ESRs, capable of being ramped to a specified output level within ten minutes and operating at a specified output for at least </w:t>
            </w:r>
            <w:r>
              <w:t>one</w:t>
            </w:r>
            <w:r w:rsidRPr="006F6996">
              <w:t xml:space="preserve"> hour.</w:t>
            </w:r>
          </w:p>
          <w:p w14:paraId="369194FE" w14:textId="77777777" w:rsidR="006A4496" w:rsidRPr="006F6996" w:rsidRDefault="006A4496" w:rsidP="006E00F8">
            <w:pPr>
              <w:spacing w:after="120"/>
              <w:ind w:left="360" w:hanging="360"/>
            </w:pPr>
            <w:r w:rsidRPr="006F6996">
              <w:t>b.</w:t>
            </w:r>
            <w:r w:rsidRPr="006F6996">
              <w:tab/>
            </w:r>
            <w:r>
              <w:t>CLRs</w:t>
            </w:r>
            <w:r w:rsidRPr="006F6996">
              <w:t xml:space="preserve"> dispatchable by </w:t>
            </w:r>
            <w:r>
              <w:t>Security-Constrained Economic Dispatch</w:t>
            </w:r>
            <w:r w:rsidRPr="006F6996">
              <w:t xml:space="preserve"> </w:t>
            </w:r>
            <w:r>
              <w:t>(</w:t>
            </w:r>
            <w:r w:rsidRPr="006F6996">
              <w:t>SCED</w:t>
            </w:r>
            <w:r>
              <w:t>)</w:t>
            </w:r>
            <w:r w:rsidRPr="006F6996">
              <w:t xml:space="preserve"> that </w:t>
            </w:r>
            <w:proofErr w:type="gramStart"/>
            <w:r w:rsidRPr="006F6996">
              <w:t>are capable of ramping</w:t>
            </w:r>
            <w:proofErr w:type="gramEnd"/>
            <w:r w:rsidRPr="006F6996">
              <w:t xml:space="preserve"> to an ERCOT-instructed consumption level within ten minutes and consuming at the ERCOT-instructed level for at least </w:t>
            </w:r>
            <w:r>
              <w:t>one</w:t>
            </w:r>
            <w:r w:rsidRPr="006F6996">
              <w:t xml:space="preserve"> hour.</w:t>
            </w:r>
          </w:p>
          <w:p w14:paraId="0A0DA2F4" w14:textId="77777777" w:rsidR="006A4496" w:rsidRPr="006F6996" w:rsidRDefault="006A4496" w:rsidP="006E00F8">
            <w:pPr>
              <w:spacing w:after="120"/>
              <w:ind w:left="360" w:hanging="360"/>
            </w:pPr>
            <w:r w:rsidRPr="006F6996">
              <w:t>c.</w:t>
            </w:r>
            <w:r w:rsidRPr="006F6996">
              <w:tab/>
            </w:r>
            <w:r w:rsidRPr="002524ED">
              <w:t xml:space="preserve">Load Resources that are not </w:t>
            </w:r>
            <w:r>
              <w:t>CLRs</w:t>
            </w:r>
            <w:r w:rsidRPr="002524ED">
              <w:t xml:space="preserve"> and </w:t>
            </w:r>
            <w:r>
              <w:t>may or may not be</w:t>
            </w:r>
            <w:r w:rsidRPr="002524ED">
              <w:t xml:space="preserve"> controlled by under-frequency relay</w:t>
            </w:r>
            <w:r>
              <w:t xml:space="preserve">.  Load Resources that are not CLRs providing ECRS must be </w:t>
            </w:r>
            <w:r w:rsidRPr="002524ED">
              <w:t xml:space="preserve">capable of reducing Load in response to an Extensible Markup Language (XML) Dispatch Instruction within </w:t>
            </w:r>
            <w:r>
              <w:t>ten m</w:t>
            </w:r>
            <w:r w:rsidRPr="002524ED">
              <w:t>inutes and remain deployed until recalled by ERCOT.</w:t>
            </w:r>
          </w:p>
        </w:tc>
        <w:tc>
          <w:tcPr>
            <w:tcW w:w="3339" w:type="dxa"/>
          </w:tcPr>
          <w:p w14:paraId="4831137A" w14:textId="77777777" w:rsidR="006A4496" w:rsidRDefault="006A4496" w:rsidP="006E00F8">
            <w:r w:rsidRPr="006F6996">
              <w:t>Deployed in response to loss-of-Resource contingencies, Load forecasting error, or other contingency events on the system.  See Protocol Section 6.5.7.6.2.4, Deployment and Recall of ERCOT Contingency Reserve Service.</w:t>
            </w:r>
          </w:p>
          <w:p w14:paraId="1DC508F0" w14:textId="77777777" w:rsidR="006A4496" w:rsidRPr="00086A9C" w:rsidRDefault="006A4496" w:rsidP="006E00F8"/>
          <w:p w14:paraId="2AF49BF5" w14:textId="77777777" w:rsidR="006A4496" w:rsidRPr="00086A9C" w:rsidRDefault="006A4496" w:rsidP="006E00F8"/>
          <w:p w14:paraId="050FC566" w14:textId="77777777" w:rsidR="006A4496" w:rsidRDefault="006A4496" w:rsidP="006E00F8"/>
          <w:p w14:paraId="491480CB" w14:textId="77777777" w:rsidR="006A4496" w:rsidRPr="00086A9C" w:rsidRDefault="006A4496" w:rsidP="006E00F8"/>
        </w:tc>
      </w:tr>
      <w:tr w:rsidR="006A4496" w:rsidRPr="00685C10" w14:paraId="11105494" w14:textId="77777777" w:rsidTr="006E00F8">
        <w:trPr>
          <w:trHeight w:val="2433"/>
        </w:trPr>
        <w:tc>
          <w:tcPr>
            <w:tcW w:w="2145" w:type="dxa"/>
          </w:tcPr>
          <w:p w14:paraId="692AC33D" w14:textId="77777777" w:rsidR="006A4496" w:rsidRPr="00685C10" w:rsidRDefault="006A4496" w:rsidP="006E00F8">
            <w:r w:rsidRPr="00685C10">
              <w:lastRenderedPageBreak/>
              <w:t>Non-Spinning Reserve (Non-Spin) Service</w:t>
            </w:r>
          </w:p>
          <w:p w14:paraId="2890FCCA" w14:textId="77777777" w:rsidR="006A4496" w:rsidRPr="00685C10" w:rsidRDefault="006A4496" w:rsidP="006E00F8"/>
          <w:p w14:paraId="5D3E8E00" w14:textId="77777777" w:rsidR="006A4496" w:rsidRPr="00685C10" w:rsidRDefault="006A4496" w:rsidP="006E00F8">
            <w:pPr>
              <w:rPr>
                <w:b/>
                <w:sz w:val="20"/>
                <w:szCs w:val="20"/>
              </w:rPr>
            </w:pPr>
            <w:r w:rsidRPr="00685C10">
              <w:rPr>
                <w:b/>
                <w:i/>
                <w:sz w:val="20"/>
                <w:szCs w:val="20"/>
              </w:rPr>
              <w:t>Reference:  Protocol Section 2</w:t>
            </w:r>
          </w:p>
          <w:p w14:paraId="43DA6DD1" w14:textId="77777777" w:rsidR="006A4496" w:rsidRPr="00685C10" w:rsidRDefault="006A4496" w:rsidP="006E00F8"/>
        </w:tc>
        <w:tc>
          <w:tcPr>
            <w:tcW w:w="3386" w:type="dxa"/>
          </w:tcPr>
          <w:p w14:paraId="2DB3C045" w14:textId="77777777" w:rsidR="006A4496" w:rsidRPr="00685C10" w:rsidRDefault="006A4496" w:rsidP="006E00F8">
            <w:pPr>
              <w:spacing w:after="120"/>
              <w:ind w:left="360" w:hanging="360"/>
            </w:pPr>
            <w:r w:rsidRPr="00685C10">
              <w:t>a.</w:t>
            </w:r>
            <w:r w:rsidRPr="00685C10">
              <w:tab/>
              <w:t xml:space="preserve">Off-Line Generation Resource </w:t>
            </w:r>
            <w:r>
              <w:t xml:space="preserve">or ESR </w:t>
            </w:r>
            <w:r w:rsidRPr="00685C10">
              <w:t>capacity, or reserved capacity from On-Line Generation Resources</w:t>
            </w:r>
            <w:r>
              <w:t xml:space="preserve"> or ESRs</w:t>
            </w:r>
            <w:r w:rsidRPr="00685C10">
              <w:t xml:space="preserve">, capable of being ramped to a specified output level within 30 minutes and operating at a specified output for </w:t>
            </w:r>
            <w:r>
              <w:t>at least four consecutive hours.</w:t>
            </w:r>
            <w:r w:rsidRPr="00685C10">
              <w:t xml:space="preserve"> </w:t>
            </w:r>
          </w:p>
          <w:p w14:paraId="63E3ECA2" w14:textId="77777777" w:rsidR="006A4496" w:rsidRDefault="006A4496" w:rsidP="006E00F8">
            <w:pPr>
              <w:spacing w:after="120"/>
              <w:ind w:left="372" w:hanging="360"/>
            </w:pPr>
            <w:r w:rsidRPr="00685C10">
              <w:t>b.</w:t>
            </w:r>
            <w:r w:rsidRPr="00685C10">
              <w:tab/>
            </w:r>
            <w:r>
              <w:t>CLRs</w:t>
            </w:r>
            <w:r w:rsidRPr="00685C10">
              <w:t xml:space="preserve"> that </w:t>
            </w:r>
            <w:proofErr w:type="gramStart"/>
            <w:r w:rsidRPr="00685C10">
              <w:t>are capable of ramping</w:t>
            </w:r>
            <w:proofErr w:type="gramEnd"/>
            <w:r w:rsidRPr="00685C10">
              <w:t xml:space="preserve"> to an ERCOT-instructed consumption level within 30 minutes </w:t>
            </w:r>
            <w:r>
              <w:t xml:space="preserve">and </w:t>
            </w:r>
            <w:r w:rsidRPr="00685C10">
              <w:t xml:space="preserve">consuming at the ERCOT-instructed level for </w:t>
            </w:r>
            <w:r>
              <w:t>at least four consecutive hours</w:t>
            </w:r>
            <w:r w:rsidRPr="00685C10">
              <w:t>.</w:t>
            </w:r>
          </w:p>
          <w:p w14:paraId="39F9ED53" w14:textId="77777777" w:rsidR="006A4496" w:rsidRPr="00685C10" w:rsidRDefault="006A4496" w:rsidP="006E00F8">
            <w:pPr>
              <w:spacing w:after="120"/>
              <w:ind w:left="372" w:hanging="360"/>
            </w:pPr>
            <w:r>
              <w:t>c.</w:t>
            </w:r>
            <w:r w:rsidRPr="00685C10">
              <w:tab/>
            </w:r>
            <w:r>
              <w:t xml:space="preserve">Load Resources that are not CLRs and that are not controlled by </w:t>
            </w:r>
            <w:r w:rsidRPr="00685C10">
              <w:t>under-frequency relay</w:t>
            </w:r>
            <w:r>
              <w:t>.</w:t>
            </w:r>
            <w:r w:rsidRPr="00685C10">
              <w:t xml:space="preserve"> </w:t>
            </w:r>
            <w:r>
              <w:t xml:space="preserve"> Load Resources that are not CLRs providing Non-Spin must be capable of reducing Load in response to an XML Dispatch Instruction within 30 minutes and remain deployed until recalled by ERCOT.</w:t>
            </w:r>
          </w:p>
        </w:tc>
        <w:tc>
          <w:tcPr>
            <w:tcW w:w="3339" w:type="dxa"/>
          </w:tcPr>
          <w:p w14:paraId="44126743" w14:textId="77777777" w:rsidR="006A4496" w:rsidRPr="00685C10" w:rsidRDefault="006A4496" w:rsidP="006E00F8">
            <w:r w:rsidRPr="00685C10">
              <w:t xml:space="preserve">Deployed in response to loss-of-Resource contingencies, Load forecasting error, or other contingency events on the system. </w:t>
            </w:r>
            <w:r>
              <w:t xml:space="preserve"> </w:t>
            </w:r>
            <w:r w:rsidRPr="00685C10">
              <w:t>See Protocol Section 6.5.7.6.2.3, Non-Spinning Reserve Service Deployment.</w:t>
            </w:r>
          </w:p>
        </w:tc>
      </w:tr>
      <w:tr w:rsidR="006A4496" w:rsidRPr="00685C10" w14:paraId="600DE219" w14:textId="77777777" w:rsidTr="006A4496">
        <w:trPr>
          <w:trHeight w:val="615"/>
          <w:ins w:id="13" w:author="ERCOT" w:date="2026-01-07T10:41:00Z"/>
        </w:trPr>
        <w:tc>
          <w:tcPr>
            <w:tcW w:w="2145" w:type="dxa"/>
          </w:tcPr>
          <w:p w14:paraId="03516D76" w14:textId="77777777" w:rsidR="006A4496" w:rsidRDefault="006A4496" w:rsidP="006A4496">
            <w:pPr>
              <w:rPr>
                <w:ins w:id="14" w:author="ERCOT" w:date="2026-01-07T10:42:00Z" w16du:dateUtc="2026-01-07T16:42:00Z"/>
              </w:rPr>
            </w:pPr>
            <w:ins w:id="15" w:author="ERCOT" w:date="2026-01-07T10:42:00Z" w16du:dateUtc="2026-01-07T16:42:00Z">
              <w:r>
                <w:t>Dispatchable Reliability Reserve Service (DRRS)</w:t>
              </w:r>
            </w:ins>
          </w:p>
          <w:p w14:paraId="65E10096" w14:textId="77777777" w:rsidR="006A4496" w:rsidRDefault="006A4496" w:rsidP="006A4496">
            <w:pPr>
              <w:rPr>
                <w:ins w:id="16" w:author="ERCOT" w:date="2026-01-07T10:42:00Z" w16du:dateUtc="2026-01-07T16:42:00Z"/>
              </w:rPr>
            </w:pPr>
          </w:p>
          <w:p w14:paraId="24F8E0D9" w14:textId="03E06798" w:rsidR="006A4496" w:rsidRPr="00685C10" w:rsidRDefault="006A4496" w:rsidP="006A4496">
            <w:pPr>
              <w:rPr>
                <w:ins w:id="17" w:author="ERCOT" w:date="2026-01-07T10:41:00Z" w16du:dateUtc="2026-01-07T16:41:00Z"/>
              </w:rPr>
            </w:pPr>
            <w:ins w:id="18" w:author="ERCOT" w:date="2026-01-07T10:42:00Z" w16du:dateUtc="2026-01-07T16:42:00Z">
              <w:r w:rsidRPr="00566181">
                <w:rPr>
                  <w:b/>
                  <w:i/>
                  <w:sz w:val="20"/>
                  <w:szCs w:val="20"/>
                </w:rPr>
                <w:t>Reference:  Protocol Section</w:t>
              </w:r>
              <w:r>
                <w:rPr>
                  <w:b/>
                  <w:i/>
                  <w:sz w:val="20"/>
                  <w:szCs w:val="20"/>
                </w:rPr>
                <w:t xml:space="preserve"> </w:t>
              </w:r>
              <w:r w:rsidRPr="00566181">
                <w:rPr>
                  <w:b/>
                  <w:i/>
                  <w:sz w:val="20"/>
                  <w:szCs w:val="20"/>
                </w:rPr>
                <w:t>6.5.7.6.2.5, Deployment of Dispatchable Reliability Reserve Service (DRRS)</w:t>
              </w:r>
            </w:ins>
          </w:p>
        </w:tc>
        <w:tc>
          <w:tcPr>
            <w:tcW w:w="3386" w:type="dxa"/>
          </w:tcPr>
          <w:p w14:paraId="52F2E851" w14:textId="57BC6A43" w:rsidR="006A4496" w:rsidRDefault="006A4496" w:rsidP="006A4496">
            <w:pPr>
              <w:spacing w:after="120"/>
              <w:ind w:left="372" w:hanging="360"/>
              <w:rPr>
                <w:ins w:id="19" w:author="ERCOT" w:date="2026-01-07T10:42:00Z" w16du:dateUtc="2026-01-07T16:42:00Z"/>
              </w:rPr>
            </w:pPr>
            <w:ins w:id="20" w:author="ERCOT" w:date="2026-01-07T10:42:00Z" w16du:dateUtc="2026-01-07T16:42:00Z">
              <w:r>
                <w:t>a.</w:t>
              </w:r>
              <w:r w:rsidRPr="00566181">
                <w:t xml:space="preserve"> </w:t>
              </w:r>
              <w:r w:rsidRPr="00566181">
                <w:tab/>
              </w:r>
              <w:r>
                <w:t>Off-Line Generation Resource capable of being ramped to a specified output level within two hours and  operating at that output level for at least four consecutive hours.</w:t>
              </w:r>
            </w:ins>
          </w:p>
          <w:p w14:paraId="7AD6B501" w14:textId="4BC74ACF" w:rsidR="006A4496" w:rsidRPr="00685C10" w:rsidRDefault="006A4496" w:rsidP="006A4496">
            <w:pPr>
              <w:spacing w:after="120"/>
              <w:ind w:left="360" w:hanging="360"/>
              <w:rPr>
                <w:ins w:id="21" w:author="ERCOT" w:date="2026-01-07T10:41:00Z" w16du:dateUtc="2026-01-07T16:41:00Z"/>
              </w:rPr>
            </w:pPr>
            <w:ins w:id="22" w:author="ERCOT" w:date="2026-01-07T10:42:00Z" w16du:dateUtc="2026-01-07T16:42:00Z">
              <w:r>
                <w:t>b.</w:t>
              </w:r>
              <w:r w:rsidRPr="00566181">
                <w:t xml:space="preserve"> </w:t>
              </w:r>
              <w:r w:rsidRPr="00566181">
                <w:tab/>
              </w:r>
              <w:r>
                <w:t xml:space="preserve">Reserved capacity from On-Line Generation Resources </w:t>
              </w:r>
              <w:proofErr w:type="gramStart"/>
              <w:r>
                <w:t>capable</w:t>
              </w:r>
              <w:proofErr w:type="gramEnd"/>
              <w:r>
                <w:t xml:space="preserve"> of being ramped to a specified output level and </w:t>
              </w:r>
              <w:r>
                <w:lastRenderedPageBreak/>
                <w:t>operating at that output level for four consecutive hours.</w:t>
              </w:r>
            </w:ins>
          </w:p>
        </w:tc>
        <w:tc>
          <w:tcPr>
            <w:tcW w:w="3339" w:type="dxa"/>
          </w:tcPr>
          <w:p w14:paraId="19EACED8" w14:textId="378DC9CE" w:rsidR="006A4496" w:rsidRPr="00685C10" w:rsidRDefault="006A4496" w:rsidP="006A4496">
            <w:pPr>
              <w:rPr>
                <w:ins w:id="23" w:author="ERCOT" w:date="2026-01-07T10:41:00Z" w16du:dateUtc="2026-01-07T16:41:00Z"/>
              </w:rPr>
            </w:pPr>
            <w:ins w:id="24" w:author="ERCOT" w:date="2026-01-07T10:42:00Z" w16du:dateUtc="2026-01-07T16:42:00Z">
              <w:r>
                <w:lastRenderedPageBreak/>
                <w:t>The RUC process will be relied upon to identify the need for deploying DRRS.</w:t>
              </w:r>
            </w:ins>
          </w:p>
        </w:tc>
      </w:tr>
      <w:tr w:rsidR="006A4496" w:rsidRPr="00685C10" w14:paraId="5A1E80B7" w14:textId="77777777" w:rsidTr="006E00F8">
        <w:tc>
          <w:tcPr>
            <w:tcW w:w="2145" w:type="dxa"/>
          </w:tcPr>
          <w:p w14:paraId="3A896012" w14:textId="77777777" w:rsidR="006A4496" w:rsidRPr="00685C10" w:rsidRDefault="006A4496" w:rsidP="006E00F8">
            <w:r w:rsidRPr="00685C10">
              <w:t>Voltage Support Service (VSS)</w:t>
            </w:r>
          </w:p>
          <w:p w14:paraId="4337761E" w14:textId="77777777" w:rsidR="006A4496" w:rsidRPr="00685C10" w:rsidRDefault="006A4496" w:rsidP="006E00F8"/>
          <w:p w14:paraId="41BB4619" w14:textId="77777777" w:rsidR="006A4496" w:rsidRPr="00685C10" w:rsidRDefault="006A4496" w:rsidP="006E00F8">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487D07D2" w14:textId="77777777" w:rsidR="006A4496" w:rsidRPr="00685C10" w:rsidRDefault="006A4496" w:rsidP="006E00F8"/>
        </w:tc>
        <w:tc>
          <w:tcPr>
            <w:tcW w:w="3386" w:type="dxa"/>
          </w:tcPr>
          <w:p w14:paraId="7FA1DBDA" w14:textId="77777777" w:rsidR="006A4496" w:rsidRPr="00685C10" w:rsidRDefault="006A4496" w:rsidP="006E00F8">
            <w:r w:rsidRPr="00685C10">
              <w:t>Reactive capability of a Generation Resource</w:t>
            </w:r>
            <w:r>
              <w:t xml:space="preserve"> or ESR</w:t>
            </w:r>
            <w:r w:rsidRPr="00685C10">
              <w:t xml:space="preserve"> that is required to maintain transmission and distribution voltages on the ERCOT Transmission Grid within acceptable limits.  All Generation Resources </w:t>
            </w:r>
            <w:r>
              <w:t xml:space="preserve">and ESRs </w:t>
            </w:r>
            <w:r w:rsidRPr="00685C10">
              <w:t>with a gross rating greater than 20 MVA shall provide VSS.</w:t>
            </w:r>
          </w:p>
        </w:tc>
        <w:tc>
          <w:tcPr>
            <w:tcW w:w="3339" w:type="dxa"/>
          </w:tcPr>
          <w:p w14:paraId="7F7C2EDB" w14:textId="77777777" w:rsidR="006A4496" w:rsidRPr="00685C10" w:rsidRDefault="006A4496" w:rsidP="006E00F8">
            <w:r w:rsidRPr="00685C10">
              <w:t xml:space="preserve">Direct the scheduling of VSS by providing Voltage Profiles at the </w:t>
            </w:r>
            <w:r>
              <w:t>P</w:t>
            </w:r>
            <w:r w:rsidRPr="00685C10">
              <w:t xml:space="preserve">oint of </w:t>
            </w:r>
            <w:r>
              <w:t>I</w:t>
            </w:r>
            <w:r w:rsidRPr="00685C10">
              <w:t>nterconnection</w:t>
            </w:r>
            <w:r>
              <w:t xml:space="preserve"> Bus (POIB)</w:t>
            </w:r>
            <w:r w:rsidRPr="00685C10">
              <w:t>.  The Generation Resource</w:t>
            </w:r>
            <w:r>
              <w:t xml:space="preserve"> or ESR</w:t>
            </w:r>
            <w:r w:rsidRPr="00685C10">
              <w:t xml:space="preserve"> is obligated to maintain the published </w:t>
            </w:r>
            <w:r>
              <w:t>V</w:t>
            </w:r>
            <w:r w:rsidRPr="00685C10">
              <w:t xml:space="preserve">oltage </w:t>
            </w:r>
            <w:r>
              <w:t>P</w:t>
            </w:r>
            <w:r w:rsidRPr="00685C10">
              <w:t>rofile within its Corrected Unit Reactive Limit (CURL).</w:t>
            </w:r>
          </w:p>
        </w:tc>
      </w:tr>
      <w:tr w:rsidR="006A4496" w:rsidRPr="00685C10" w14:paraId="3229BEC9" w14:textId="77777777" w:rsidTr="006E00F8">
        <w:tc>
          <w:tcPr>
            <w:tcW w:w="2145" w:type="dxa"/>
          </w:tcPr>
          <w:p w14:paraId="5F3CE1BE" w14:textId="77777777" w:rsidR="006A4496" w:rsidRPr="00685C10" w:rsidRDefault="006A4496" w:rsidP="006E00F8">
            <w:r w:rsidRPr="00685C10">
              <w:t>Black Start Service (BSS)</w:t>
            </w:r>
          </w:p>
          <w:p w14:paraId="3DAD1A21" w14:textId="77777777" w:rsidR="006A4496" w:rsidRPr="00685C10" w:rsidRDefault="006A4496" w:rsidP="006E00F8"/>
          <w:p w14:paraId="34D0313E" w14:textId="77777777" w:rsidR="006A4496" w:rsidRPr="00685C10" w:rsidRDefault="006A4496" w:rsidP="006E00F8">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31FDD56A" w14:textId="77777777" w:rsidR="006A4496" w:rsidRPr="00685C10" w:rsidRDefault="006A4496" w:rsidP="006E00F8"/>
        </w:tc>
        <w:tc>
          <w:tcPr>
            <w:tcW w:w="3386" w:type="dxa"/>
          </w:tcPr>
          <w:p w14:paraId="71F11EB1" w14:textId="77777777" w:rsidR="006A4496" w:rsidRPr="00685C10" w:rsidRDefault="006A4496" w:rsidP="006E00F8">
            <w:r w:rsidRPr="00685C10">
              <w:t xml:space="preserve">The provision of Generation Resources under a Black Start Agreement, which </w:t>
            </w:r>
            <w:proofErr w:type="gramStart"/>
            <w:r w:rsidRPr="00685C10">
              <w:t>are capable of self-starting</w:t>
            </w:r>
            <w:proofErr w:type="gramEnd"/>
            <w:r w:rsidRPr="00685C10">
              <w:t xml:space="preserve"> without support from within ERCOT in the event of a </w:t>
            </w:r>
            <w:r w:rsidRPr="00685C10">
              <w:rPr>
                <w:szCs w:val="20"/>
              </w:rPr>
              <w:t>Partial Blackout or</w:t>
            </w:r>
            <w:r w:rsidRPr="00685C10">
              <w:t xml:space="preserve"> Blackout.</w:t>
            </w:r>
          </w:p>
        </w:tc>
        <w:tc>
          <w:tcPr>
            <w:tcW w:w="3339" w:type="dxa"/>
          </w:tcPr>
          <w:p w14:paraId="4A336EAD" w14:textId="77777777" w:rsidR="006A4496" w:rsidRPr="00685C10" w:rsidRDefault="006A4496" w:rsidP="006E00F8">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6A4496" w:rsidRPr="00685C10" w14:paraId="38EA79C2" w14:textId="77777777" w:rsidTr="006E00F8">
        <w:tc>
          <w:tcPr>
            <w:tcW w:w="2145" w:type="dxa"/>
          </w:tcPr>
          <w:p w14:paraId="0688F9FE" w14:textId="77777777" w:rsidR="006A4496" w:rsidRPr="00685C10" w:rsidRDefault="006A4496" w:rsidP="006E00F8">
            <w:r w:rsidRPr="00685C10">
              <w:t>Reliability Must-Run (RMR) Service</w:t>
            </w:r>
          </w:p>
          <w:p w14:paraId="4FEB3800" w14:textId="77777777" w:rsidR="006A4496" w:rsidRPr="00685C10" w:rsidRDefault="006A4496" w:rsidP="006E00F8"/>
          <w:p w14:paraId="0DD030B8" w14:textId="77777777" w:rsidR="006A4496" w:rsidRPr="00685C10" w:rsidRDefault="006A4496" w:rsidP="006E00F8">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06E9B8B9" w14:textId="77777777" w:rsidR="006A4496" w:rsidRPr="00685C10" w:rsidRDefault="006A4496" w:rsidP="006E00F8">
            <w:r w:rsidRPr="00685C10">
              <w:t>The provision of Generation Resource capacity and energy under an RMR Agreement.</w:t>
            </w:r>
          </w:p>
        </w:tc>
        <w:tc>
          <w:tcPr>
            <w:tcW w:w="3339" w:type="dxa"/>
          </w:tcPr>
          <w:p w14:paraId="4F603552" w14:textId="77777777" w:rsidR="006A4496" w:rsidRPr="00685C10" w:rsidRDefault="006A4496" w:rsidP="006E00F8">
            <w:r w:rsidRPr="00685C10">
              <w:t>Enter into contractual agreements to retain units required for reliable operations.  Direct the operation of those units that otherwise would not operate and that are necessary to provide reliable operations.</w:t>
            </w:r>
          </w:p>
        </w:tc>
      </w:tr>
    </w:tbl>
    <w:bookmarkEnd w:id="6"/>
    <w:bookmarkEnd w:id="12"/>
    <w:p w14:paraId="790A9652" w14:textId="77777777" w:rsidR="00D40399" w:rsidRPr="00E14A4A" w:rsidRDefault="00D40399" w:rsidP="00D40399">
      <w:pPr>
        <w:pStyle w:val="H3"/>
        <w:spacing w:before="480" w:after="480"/>
        <w:rPr>
          <w:ins w:id="25" w:author="ERCOT" w:date="2024-05-20T14:05:00Z"/>
        </w:rPr>
      </w:pPr>
      <w:commentRangeStart w:id="26"/>
      <w:ins w:id="27" w:author="ERCOT" w:date="2024-05-20T14:05:00Z">
        <w:r w:rsidRPr="00E14A4A">
          <w:t>2.3.</w:t>
        </w:r>
        <w:r>
          <w:t>4</w:t>
        </w:r>
      </w:ins>
      <w:commentRangeEnd w:id="26"/>
      <w:r w:rsidR="0065071B">
        <w:rPr>
          <w:rStyle w:val="CommentReference"/>
          <w:b w:val="0"/>
          <w:bCs w:val="0"/>
          <w:i w:val="0"/>
        </w:rPr>
        <w:commentReference w:id="26"/>
      </w:r>
      <w:ins w:id="28" w:author="ERCOT" w:date="2024-05-20T14:05:00Z">
        <w:r w:rsidRPr="00E14A4A">
          <w:tab/>
        </w:r>
        <w:bookmarkEnd w:id="7"/>
        <w:bookmarkEnd w:id="8"/>
        <w:r>
          <w:t xml:space="preserve">Dispatchable Reliability Reserve Service </w:t>
        </w:r>
      </w:ins>
    </w:p>
    <w:p w14:paraId="2635BBDB" w14:textId="77777777" w:rsidR="00D40399" w:rsidRPr="00E14A4A" w:rsidRDefault="00D40399" w:rsidP="00D40399">
      <w:pPr>
        <w:pStyle w:val="H4"/>
        <w:rPr>
          <w:ins w:id="29" w:author="ERCOT" w:date="2024-05-20T14:05:00Z"/>
        </w:rPr>
      </w:pPr>
      <w:bookmarkStart w:id="30" w:name="_Toc120878510"/>
      <w:bookmarkStart w:id="31" w:name="_Toc136969085"/>
      <w:commentRangeStart w:id="32"/>
      <w:ins w:id="33" w:author="ERCOT" w:date="2024-05-20T14:05:00Z">
        <w:r w:rsidRPr="00E14A4A">
          <w:t>2.3.</w:t>
        </w:r>
        <w:r>
          <w:t>4</w:t>
        </w:r>
        <w:r w:rsidRPr="00E14A4A">
          <w:t>.1</w:t>
        </w:r>
      </w:ins>
      <w:commentRangeEnd w:id="32"/>
      <w:r w:rsidR="0065071B">
        <w:rPr>
          <w:rStyle w:val="CommentReference"/>
          <w:b w:val="0"/>
          <w:bCs w:val="0"/>
          <w:snapToGrid/>
        </w:rPr>
        <w:commentReference w:id="32"/>
      </w:r>
      <w:ins w:id="34" w:author="ERCOT" w:date="2024-05-20T14:05:00Z">
        <w:r w:rsidRPr="00E14A4A">
          <w:tab/>
          <w:t xml:space="preserve">Additional Operational Details for </w:t>
        </w:r>
        <w:r>
          <w:t>Dispatchable Reliability Reserve Service</w:t>
        </w:r>
        <w:r w:rsidRPr="00E14A4A">
          <w:t xml:space="preserve"> Providers</w:t>
        </w:r>
        <w:bookmarkEnd w:id="30"/>
        <w:bookmarkEnd w:id="31"/>
        <w:r w:rsidRPr="00E14A4A">
          <w:t xml:space="preserve"> </w:t>
        </w:r>
      </w:ins>
    </w:p>
    <w:p w14:paraId="63FFE984" w14:textId="77777777" w:rsidR="00422183" w:rsidRDefault="00422183" w:rsidP="00422183">
      <w:pPr>
        <w:pStyle w:val="BodyTextNumbered"/>
        <w:rPr>
          <w:ins w:id="35" w:author="ERCOT" w:date="2025-11-19T20:13:00Z" w16du:dateUtc="2025-11-20T02:13:00Z"/>
        </w:rPr>
      </w:pPr>
      <w:bookmarkStart w:id="36" w:name="_Toc274653930"/>
      <w:bookmarkStart w:id="37" w:name="_Toc160110001"/>
      <w:ins w:id="38" w:author="ERCOT" w:date="2025-11-19T20:13:00Z" w16du:dateUtc="2025-11-20T02:13:00Z">
        <w:r>
          <w:t>(1)</w:t>
        </w:r>
        <w:r>
          <w:tab/>
          <w:t xml:space="preserve">Resources providing Dispatchable Reliability Reserve Service must be capable of being </w:t>
        </w:r>
        <w:proofErr w:type="spellStart"/>
        <w:r>
          <w:t>sychronized</w:t>
        </w:r>
        <w:proofErr w:type="spellEnd"/>
        <w:r>
          <w:t xml:space="preserve"> and ramped to a specified output level within two hours of notification of deployment and run at that output level for at least four consecutive hours, as specified in Protocol Section 3.17.5, Dispatchable Reliability Reserve Service. </w:t>
        </w:r>
      </w:ins>
    </w:p>
    <w:p w14:paraId="6BAE5088" w14:textId="77777777" w:rsidR="00422183" w:rsidRDefault="00422183" w:rsidP="00422183">
      <w:pPr>
        <w:pStyle w:val="H3"/>
        <w:rPr>
          <w:ins w:id="39" w:author="ERCOT" w:date="2025-11-19T20:13:00Z" w16du:dateUtc="2025-11-20T02:13:00Z"/>
        </w:rPr>
      </w:pPr>
      <w:commentRangeStart w:id="40"/>
      <w:ins w:id="41" w:author="ERCOT" w:date="2025-11-19T20:13:00Z" w16du:dateUtc="2025-11-20T02:13:00Z">
        <w:r w:rsidRPr="00A56F42">
          <w:lastRenderedPageBreak/>
          <w:t>9.4.</w:t>
        </w:r>
        <w:r>
          <w:t>5</w:t>
        </w:r>
      </w:ins>
      <w:commentRangeEnd w:id="40"/>
      <w:r w:rsidR="0065071B">
        <w:rPr>
          <w:rStyle w:val="CommentReference"/>
          <w:b w:val="0"/>
          <w:bCs w:val="0"/>
          <w:i w:val="0"/>
        </w:rPr>
        <w:commentReference w:id="40"/>
      </w:r>
      <w:ins w:id="42" w:author="ERCOT" w:date="2025-11-19T20:13:00Z" w16du:dateUtc="2025-11-20T02:13:00Z">
        <w:r w:rsidRPr="00A56F42">
          <w:tab/>
          <w:t>Resource-</w:t>
        </w:r>
        <w:r>
          <w:t>S</w:t>
        </w:r>
        <w:r w:rsidRPr="00A56F42">
          <w:t xml:space="preserve">pecific </w:t>
        </w:r>
        <w:bookmarkEnd w:id="36"/>
        <w:bookmarkEnd w:id="37"/>
        <w:r>
          <w:t>Dispatchable Reliability Reserve Service</w:t>
        </w:r>
      </w:ins>
    </w:p>
    <w:p w14:paraId="3A0DDF26" w14:textId="5BFE305B" w:rsidR="009A3772" w:rsidRPr="00BA2009" w:rsidRDefault="00422183" w:rsidP="00422183">
      <w:pPr>
        <w:pStyle w:val="BodyText"/>
        <w:ind w:left="720" w:hanging="720"/>
      </w:pPr>
      <w:ins w:id="43" w:author="ERCOT" w:date="2025-11-19T20:13:00Z" w16du:dateUtc="2025-11-20T02:13:00Z">
        <w:r>
          <w:t>(1)</w:t>
        </w:r>
        <w:r>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ERCOT Market Rules" w:date="2025-11-20T19:00:00Z" w:initials="CP">
    <w:p w14:paraId="77B7D366" w14:textId="30388B2F" w:rsidR="0065071B" w:rsidRDefault="0065071B">
      <w:pPr>
        <w:pStyle w:val="CommentText"/>
      </w:pPr>
      <w:r>
        <w:rPr>
          <w:rStyle w:val="CommentReference"/>
        </w:rPr>
        <w:annotationRef/>
      </w:r>
      <w:bookmarkStart w:id="10" w:name="_Hlk214557742"/>
      <w:r>
        <w:t>Please note NOGRR</w:t>
      </w:r>
      <w:r w:rsidR="001922BB">
        <w:t xml:space="preserve">s 264 and </w:t>
      </w:r>
      <w:r>
        <w:t>284 also propose revisions to this section.</w:t>
      </w:r>
      <w:bookmarkEnd w:id="10"/>
    </w:p>
  </w:comment>
  <w:comment w:id="26" w:author="ERCOT Market Rules" w:date="2025-11-20T19:00:00Z" w:initials="CP">
    <w:p w14:paraId="6B772916" w14:textId="16756F14" w:rsidR="0065071B" w:rsidRDefault="0065071B">
      <w:pPr>
        <w:pStyle w:val="CommentText"/>
      </w:pPr>
      <w:r>
        <w:rPr>
          <w:rStyle w:val="CommentReference"/>
        </w:rPr>
        <w:annotationRef/>
      </w:r>
      <w:r w:rsidR="001922BB">
        <w:t>Please note NOGRRs 264 and 284 also propose revisions to this section.</w:t>
      </w:r>
    </w:p>
  </w:comment>
  <w:comment w:id="32" w:author="ERCOT Market Rules" w:date="2025-11-20T19:00:00Z" w:initials="CP">
    <w:p w14:paraId="3CAE511A" w14:textId="6A08A059" w:rsidR="0065071B" w:rsidRDefault="0065071B">
      <w:pPr>
        <w:pStyle w:val="CommentText"/>
      </w:pPr>
      <w:r>
        <w:rPr>
          <w:rStyle w:val="CommentReference"/>
        </w:rPr>
        <w:annotationRef/>
      </w:r>
      <w:r w:rsidR="001922BB">
        <w:t>Please note NOGRRs 264 and 284 also propose revisions to this section.</w:t>
      </w:r>
    </w:p>
  </w:comment>
  <w:comment w:id="40" w:author="ERCOT Market Rules" w:date="2025-11-20T19:01:00Z" w:initials="CP">
    <w:p w14:paraId="67ECD654" w14:textId="5A878103" w:rsidR="0065071B" w:rsidRDefault="0065071B">
      <w:pPr>
        <w:pStyle w:val="CommentText"/>
      </w:pPr>
      <w:r>
        <w:rPr>
          <w:rStyle w:val="CommentReference"/>
        </w:rPr>
        <w:annotationRef/>
      </w:r>
      <w:r w:rsidR="001922BB">
        <w:t>Please note NOGRRs 264 and 284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B7D366" w15:done="0"/>
  <w15:commentEx w15:paraId="6B772916" w15:done="0"/>
  <w15:commentEx w15:paraId="3CAE511A" w15:done="0"/>
  <w15:commentEx w15:paraId="67ECD6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0D56740" w16cex:dateUtc="2025-11-21T01:00:00Z"/>
  <w16cex:commentExtensible w16cex:durableId="387F320B" w16cex:dateUtc="2025-11-21T01:00:00Z"/>
  <w16cex:commentExtensible w16cex:durableId="2B2FCEC2" w16cex:dateUtc="2025-11-21T01:00:00Z"/>
  <w16cex:commentExtensible w16cex:durableId="14CBEC09" w16cex:dateUtc="2025-11-21T0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B7D366" w16cid:durableId="40D56740"/>
  <w16cid:commentId w16cid:paraId="6B772916" w16cid:durableId="387F320B"/>
  <w16cid:commentId w16cid:paraId="3CAE511A" w16cid:durableId="2B2FCEC2"/>
  <w16cid:commentId w16cid:paraId="67ECD654" w16cid:durableId="14CBEC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57258" w14:textId="77777777" w:rsidR="002F1F82" w:rsidRDefault="002F1F82">
      <w:r>
        <w:separator/>
      </w:r>
    </w:p>
  </w:endnote>
  <w:endnote w:type="continuationSeparator" w:id="0">
    <w:p w14:paraId="13366F34" w14:textId="77777777" w:rsidR="002F1F82" w:rsidRDefault="002F1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1E9E3762" w:rsidR="00D176CF" w:rsidRDefault="007916D8" w:rsidP="29A64FBC">
    <w:pPr>
      <w:pStyle w:val="Footer"/>
      <w:tabs>
        <w:tab w:val="clear" w:pos="4320"/>
        <w:tab w:val="clear" w:pos="8640"/>
        <w:tab w:val="right" w:pos="9360"/>
      </w:tabs>
      <w:rPr>
        <w:rFonts w:ascii="Arial" w:hAnsi="Arial" w:cs="Arial"/>
        <w:sz w:val="18"/>
        <w:szCs w:val="18"/>
      </w:rPr>
    </w:pPr>
    <w:r>
      <w:rPr>
        <w:rFonts w:ascii="Arial" w:hAnsi="Arial" w:cs="Arial"/>
        <w:sz w:val="18"/>
        <w:szCs w:val="18"/>
      </w:rPr>
      <w:t>283</w:t>
    </w:r>
    <w:r w:rsidR="29A64FBC" w:rsidRPr="29A64FBC">
      <w:rPr>
        <w:rFonts w:ascii="Arial" w:hAnsi="Arial" w:cs="Arial"/>
        <w:sz w:val="18"/>
        <w:szCs w:val="18"/>
      </w:rPr>
      <w:t>NOGRR-0</w:t>
    </w:r>
    <w:r w:rsidR="00C04CBF">
      <w:rPr>
        <w:rFonts w:ascii="Arial" w:hAnsi="Arial" w:cs="Arial"/>
        <w:sz w:val="18"/>
        <w:szCs w:val="18"/>
      </w:rPr>
      <w:t>4 ROS Report 010826</w:t>
    </w:r>
    <w:r w:rsidR="29A64FBC" w:rsidRPr="29A64FBC">
      <w:rPr>
        <w:rFonts w:ascii="Arial" w:hAnsi="Arial" w:cs="Arial"/>
        <w:sz w:val="18"/>
        <w:szCs w:val="18"/>
      </w:rPr>
      <w:t xml:space="preserve"> </w:t>
    </w:r>
    <w:r w:rsidR="00266D22">
      <w:tab/>
    </w:r>
    <w:r w:rsidR="29A64FBC" w:rsidRPr="29A64FBC">
      <w:rPr>
        <w:rFonts w:ascii="Arial" w:hAnsi="Arial" w:cs="Arial"/>
        <w:sz w:val="18"/>
        <w:szCs w:val="18"/>
      </w:rPr>
      <w:t xml:space="preserve">Page </w:t>
    </w:r>
    <w:r w:rsidR="00266D22" w:rsidRPr="29A64FBC">
      <w:rPr>
        <w:rFonts w:ascii="Arial" w:hAnsi="Arial" w:cs="Arial"/>
        <w:noProof/>
        <w:sz w:val="18"/>
        <w:szCs w:val="18"/>
      </w:rPr>
      <w:fldChar w:fldCharType="begin"/>
    </w:r>
    <w:r w:rsidR="00266D22" w:rsidRPr="29A64FBC">
      <w:rPr>
        <w:rFonts w:ascii="Arial" w:hAnsi="Arial" w:cs="Arial"/>
        <w:sz w:val="18"/>
        <w:szCs w:val="18"/>
      </w:rPr>
      <w:instrText xml:space="preserve"> PAGE </w:instrText>
    </w:r>
    <w:r w:rsidR="00266D22" w:rsidRPr="29A64FBC">
      <w:rPr>
        <w:rFonts w:ascii="Arial" w:hAnsi="Arial" w:cs="Arial"/>
        <w:sz w:val="18"/>
        <w:szCs w:val="18"/>
      </w:rPr>
      <w:fldChar w:fldCharType="separate"/>
    </w:r>
    <w:r w:rsidR="29A64FBC" w:rsidRPr="29A64FBC">
      <w:rPr>
        <w:rFonts w:ascii="Arial" w:hAnsi="Arial" w:cs="Arial"/>
        <w:noProof/>
        <w:sz w:val="18"/>
        <w:szCs w:val="18"/>
      </w:rPr>
      <w:t>1</w:t>
    </w:r>
    <w:r w:rsidR="00266D22" w:rsidRPr="29A64FBC">
      <w:rPr>
        <w:rFonts w:ascii="Arial" w:hAnsi="Arial" w:cs="Arial"/>
        <w:noProof/>
        <w:sz w:val="18"/>
        <w:szCs w:val="18"/>
      </w:rPr>
      <w:fldChar w:fldCharType="end"/>
    </w:r>
    <w:r w:rsidR="29A64FBC" w:rsidRPr="29A64FBC">
      <w:rPr>
        <w:rFonts w:ascii="Arial" w:hAnsi="Arial" w:cs="Arial"/>
        <w:sz w:val="18"/>
        <w:szCs w:val="18"/>
      </w:rPr>
      <w:t xml:space="preserve"> of </w:t>
    </w:r>
    <w:r w:rsidR="00266D22" w:rsidRPr="29A64FBC">
      <w:rPr>
        <w:rFonts w:ascii="Arial" w:hAnsi="Arial" w:cs="Arial"/>
        <w:noProof/>
        <w:sz w:val="18"/>
        <w:szCs w:val="18"/>
      </w:rPr>
      <w:fldChar w:fldCharType="begin"/>
    </w:r>
    <w:r w:rsidR="00266D22" w:rsidRPr="29A64FBC">
      <w:rPr>
        <w:rFonts w:ascii="Arial" w:hAnsi="Arial" w:cs="Arial"/>
        <w:sz w:val="18"/>
        <w:szCs w:val="18"/>
      </w:rPr>
      <w:instrText xml:space="preserve"> NUMPAGES </w:instrText>
    </w:r>
    <w:r w:rsidR="00266D22" w:rsidRPr="29A64FBC">
      <w:rPr>
        <w:rFonts w:ascii="Arial" w:hAnsi="Arial" w:cs="Arial"/>
        <w:sz w:val="18"/>
        <w:szCs w:val="18"/>
      </w:rPr>
      <w:fldChar w:fldCharType="separate"/>
    </w:r>
    <w:r w:rsidR="29A64FBC" w:rsidRPr="29A64FBC">
      <w:rPr>
        <w:rFonts w:ascii="Arial" w:hAnsi="Arial" w:cs="Arial"/>
        <w:noProof/>
        <w:sz w:val="18"/>
        <w:szCs w:val="18"/>
      </w:rPr>
      <w:t>2</w:t>
    </w:r>
    <w:r w:rsidR="00266D22" w:rsidRPr="29A64FBC">
      <w:rPr>
        <w:rFonts w:ascii="Arial" w:hAnsi="Arial" w:cs="Arial"/>
        <w:noProof/>
        <w:sz w:val="18"/>
        <w:szCs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7DC2B" w14:textId="77777777" w:rsidR="002F1F82" w:rsidRDefault="002F1F82">
      <w:r>
        <w:separator/>
      </w:r>
    </w:p>
  </w:footnote>
  <w:footnote w:type="continuationSeparator" w:id="0">
    <w:p w14:paraId="6651B06A" w14:textId="77777777" w:rsidR="002F1F82" w:rsidRDefault="002F1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0EBFE3CF" w:rsidR="00D176CF" w:rsidRDefault="00C04CBF"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82334E"/>
    <w:multiLevelType w:val="hybridMultilevel"/>
    <w:tmpl w:val="078603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3"/>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95950085">
    <w:abstractNumId w:val="5"/>
  </w:num>
  <w:num w:numId="22" w16cid:durableId="6549943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344"/>
    <w:rsid w:val="00060A5A"/>
    <w:rsid w:val="00064B44"/>
    <w:rsid w:val="00067FE2"/>
    <w:rsid w:val="0007060B"/>
    <w:rsid w:val="0007682E"/>
    <w:rsid w:val="00077FE2"/>
    <w:rsid w:val="00094DDC"/>
    <w:rsid w:val="000B4FC2"/>
    <w:rsid w:val="000D1AEB"/>
    <w:rsid w:val="000D3E64"/>
    <w:rsid w:val="000F13C5"/>
    <w:rsid w:val="00105A36"/>
    <w:rsid w:val="00115A77"/>
    <w:rsid w:val="001313B4"/>
    <w:rsid w:val="001320B9"/>
    <w:rsid w:val="00134A18"/>
    <w:rsid w:val="0014546D"/>
    <w:rsid w:val="001500D9"/>
    <w:rsid w:val="00156DB7"/>
    <w:rsid w:val="00157228"/>
    <w:rsid w:val="00160C3C"/>
    <w:rsid w:val="0017783C"/>
    <w:rsid w:val="00177BEE"/>
    <w:rsid w:val="001922BB"/>
    <w:rsid w:val="0019314C"/>
    <w:rsid w:val="001A3442"/>
    <w:rsid w:val="001F38F0"/>
    <w:rsid w:val="001F782C"/>
    <w:rsid w:val="00212564"/>
    <w:rsid w:val="00231E7C"/>
    <w:rsid w:val="00236737"/>
    <w:rsid w:val="00237430"/>
    <w:rsid w:val="0024075F"/>
    <w:rsid w:val="00253234"/>
    <w:rsid w:val="00266D22"/>
    <w:rsid w:val="00276A99"/>
    <w:rsid w:val="00281904"/>
    <w:rsid w:val="00286AD9"/>
    <w:rsid w:val="002909DD"/>
    <w:rsid w:val="00291A4D"/>
    <w:rsid w:val="0029378C"/>
    <w:rsid w:val="002966F3"/>
    <w:rsid w:val="002A0D1E"/>
    <w:rsid w:val="002A5D71"/>
    <w:rsid w:val="002B69F3"/>
    <w:rsid w:val="002B763A"/>
    <w:rsid w:val="002C4724"/>
    <w:rsid w:val="002D382A"/>
    <w:rsid w:val="002D4273"/>
    <w:rsid w:val="002E77EB"/>
    <w:rsid w:val="002F1EDD"/>
    <w:rsid w:val="002F1F82"/>
    <w:rsid w:val="002F2952"/>
    <w:rsid w:val="003013F2"/>
    <w:rsid w:val="0030232A"/>
    <w:rsid w:val="0030694A"/>
    <w:rsid w:val="003069F4"/>
    <w:rsid w:val="003164D3"/>
    <w:rsid w:val="00324A75"/>
    <w:rsid w:val="003259A5"/>
    <w:rsid w:val="00333DCB"/>
    <w:rsid w:val="00351638"/>
    <w:rsid w:val="00360920"/>
    <w:rsid w:val="003618DF"/>
    <w:rsid w:val="00361E33"/>
    <w:rsid w:val="00384709"/>
    <w:rsid w:val="00386C35"/>
    <w:rsid w:val="003A3D77"/>
    <w:rsid w:val="003A59A8"/>
    <w:rsid w:val="003B5AED"/>
    <w:rsid w:val="003C08E8"/>
    <w:rsid w:val="003C6B7B"/>
    <w:rsid w:val="003D26D9"/>
    <w:rsid w:val="003F3AE0"/>
    <w:rsid w:val="004135BD"/>
    <w:rsid w:val="00422183"/>
    <w:rsid w:val="004302A4"/>
    <w:rsid w:val="004463BA"/>
    <w:rsid w:val="00446B8D"/>
    <w:rsid w:val="00474434"/>
    <w:rsid w:val="00475808"/>
    <w:rsid w:val="00481AA6"/>
    <w:rsid w:val="004822D4"/>
    <w:rsid w:val="004907C9"/>
    <w:rsid w:val="0049290B"/>
    <w:rsid w:val="00496310"/>
    <w:rsid w:val="004A4451"/>
    <w:rsid w:val="004D3958"/>
    <w:rsid w:val="004F771B"/>
    <w:rsid w:val="005008DF"/>
    <w:rsid w:val="005045D0"/>
    <w:rsid w:val="00504931"/>
    <w:rsid w:val="00510267"/>
    <w:rsid w:val="00534C6C"/>
    <w:rsid w:val="005356D2"/>
    <w:rsid w:val="00566181"/>
    <w:rsid w:val="0057346F"/>
    <w:rsid w:val="005773AC"/>
    <w:rsid w:val="005841C0"/>
    <w:rsid w:val="0059260F"/>
    <w:rsid w:val="005928F2"/>
    <w:rsid w:val="005A611B"/>
    <w:rsid w:val="005B5BAA"/>
    <w:rsid w:val="005E5074"/>
    <w:rsid w:val="00604337"/>
    <w:rsid w:val="00612E4F"/>
    <w:rsid w:val="00615D5E"/>
    <w:rsid w:val="00622E99"/>
    <w:rsid w:val="00625E5D"/>
    <w:rsid w:val="0065071B"/>
    <w:rsid w:val="0066370F"/>
    <w:rsid w:val="00691EBD"/>
    <w:rsid w:val="00694066"/>
    <w:rsid w:val="006A0784"/>
    <w:rsid w:val="006A4496"/>
    <w:rsid w:val="006A5326"/>
    <w:rsid w:val="006A697B"/>
    <w:rsid w:val="006B4DDE"/>
    <w:rsid w:val="006E0FEB"/>
    <w:rsid w:val="006F055B"/>
    <w:rsid w:val="00706D92"/>
    <w:rsid w:val="007118B5"/>
    <w:rsid w:val="00733EC5"/>
    <w:rsid w:val="00743968"/>
    <w:rsid w:val="007523A3"/>
    <w:rsid w:val="00765612"/>
    <w:rsid w:val="00777A48"/>
    <w:rsid w:val="00785415"/>
    <w:rsid w:val="007916D8"/>
    <w:rsid w:val="00791CB9"/>
    <w:rsid w:val="00793130"/>
    <w:rsid w:val="007A0586"/>
    <w:rsid w:val="007B3233"/>
    <w:rsid w:val="007B4ACF"/>
    <w:rsid w:val="007B5A42"/>
    <w:rsid w:val="007C199B"/>
    <w:rsid w:val="007D2B9B"/>
    <w:rsid w:val="007D3073"/>
    <w:rsid w:val="007D64B9"/>
    <w:rsid w:val="007D72D4"/>
    <w:rsid w:val="007E0452"/>
    <w:rsid w:val="008070C0"/>
    <w:rsid w:val="00811C12"/>
    <w:rsid w:val="00812380"/>
    <w:rsid w:val="00816950"/>
    <w:rsid w:val="008274EF"/>
    <w:rsid w:val="00837164"/>
    <w:rsid w:val="00845778"/>
    <w:rsid w:val="00862272"/>
    <w:rsid w:val="008675B1"/>
    <w:rsid w:val="0087120B"/>
    <w:rsid w:val="00874BC3"/>
    <w:rsid w:val="00886353"/>
    <w:rsid w:val="00887E28"/>
    <w:rsid w:val="008A4172"/>
    <w:rsid w:val="008D5C3A"/>
    <w:rsid w:val="008E6DA2"/>
    <w:rsid w:val="008E6F96"/>
    <w:rsid w:val="008F1820"/>
    <w:rsid w:val="00907B1E"/>
    <w:rsid w:val="00917E9C"/>
    <w:rsid w:val="00920716"/>
    <w:rsid w:val="0092123E"/>
    <w:rsid w:val="00943AFD"/>
    <w:rsid w:val="00963A51"/>
    <w:rsid w:val="00983B6E"/>
    <w:rsid w:val="009936F8"/>
    <w:rsid w:val="009942D7"/>
    <w:rsid w:val="009A3772"/>
    <w:rsid w:val="009B27D0"/>
    <w:rsid w:val="009C691B"/>
    <w:rsid w:val="009D17F0"/>
    <w:rsid w:val="00A41E2D"/>
    <w:rsid w:val="00A42796"/>
    <w:rsid w:val="00A5311D"/>
    <w:rsid w:val="00AD2288"/>
    <w:rsid w:val="00AD3B58"/>
    <w:rsid w:val="00AF56C6"/>
    <w:rsid w:val="00B032E8"/>
    <w:rsid w:val="00B234FE"/>
    <w:rsid w:val="00B376D1"/>
    <w:rsid w:val="00B57F96"/>
    <w:rsid w:val="00B67892"/>
    <w:rsid w:val="00BA4D33"/>
    <w:rsid w:val="00BC2D06"/>
    <w:rsid w:val="00BC315E"/>
    <w:rsid w:val="00BE049E"/>
    <w:rsid w:val="00BE564A"/>
    <w:rsid w:val="00C04CBF"/>
    <w:rsid w:val="00C05623"/>
    <w:rsid w:val="00C370E1"/>
    <w:rsid w:val="00C55C24"/>
    <w:rsid w:val="00C71D96"/>
    <w:rsid w:val="00C744EB"/>
    <w:rsid w:val="00C76A2C"/>
    <w:rsid w:val="00C81492"/>
    <w:rsid w:val="00C90702"/>
    <w:rsid w:val="00C917FF"/>
    <w:rsid w:val="00C945DD"/>
    <w:rsid w:val="00C96FEF"/>
    <w:rsid w:val="00C9766A"/>
    <w:rsid w:val="00CA699C"/>
    <w:rsid w:val="00CB23A0"/>
    <w:rsid w:val="00CB3E2F"/>
    <w:rsid w:val="00CC4F39"/>
    <w:rsid w:val="00CD18B7"/>
    <w:rsid w:val="00CD544C"/>
    <w:rsid w:val="00CF4256"/>
    <w:rsid w:val="00CF77CA"/>
    <w:rsid w:val="00D04FE8"/>
    <w:rsid w:val="00D1455E"/>
    <w:rsid w:val="00D176CF"/>
    <w:rsid w:val="00D271E3"/>
    <w:rsid w:val="00D40399"/>
    <w:rsid w:val="00D413A1"/>
    <w:rsid w:val="00D47A80"/>
    <w:rsid w:val="00D56BE1"/>
    <w:rsid w:val="00D85807"/>
    <w:rsid w:val="00D87349"/>
    <w:rsid w:val="00D91EE9"/>
    <w:rsid w:val="00D97220"/>
    <w:rsid w:val="00DB4EEA"/>
    <w:rsid w:val="00DC043F"/>
    <w:rsid w:val="00DC21F6"/>
    <w:rsid w:val="00DF77B8"/>
    <w:rsid w:val="00E14D47"/>
    <w:rsid w:val="00E1641C"/>
    <w:rsid w:val="00E203C5"/>
    <w:rsid w:val="00E26473"/>
    <w:rsid w:val="00E26708"/>
    <w:rsid w:val="00E27D3F"/>
    <w:rsid w:val="00E34958"/>
    <w:rsid w:val="00E37AB0"/>
    <w:rsid w:val="00E423EA"/>
    <w:rsid w:val="00E43760"/>
    <w:rsid w:val="00E646D0"/>
    <w:rsid w:val="00E66BE6"/>
    <w:rsid w:val="00E70894"/>
    <w:rsid w:val="00E71C39"/>
    <w:rsid w:val="00E77369"/>
    <w:rsid w:val="00EA56E6"/>
    <w:rsid w:val="00EB1B47"/>
    <w:rsid w:val="00EC335F"/>
    <w:rsid w:val="00EC48FB"/>
    <w:rsid w:val="00EF232A"/>
    <w:rsid w:val="00EF437D"/>
    <w:rsid w:val="00F0383A"/>
    <w:rsid w:val="00F05A69"/>
    <w:rsid w:val="00F134E7"/>
    <w:rsid w:val="00F20899"/>
    <w:rsid w:val="00F43FFD"/>
    <w:rsid w:val="00F44236"/>
    <w:rsid w:val="00F475D2"/>
    <w:rsid w:val="00F52517"/>
    <w:rsid w:val="00F560A4"/>
    <w:rsid w:val="00F642A3"/>
    <w:rsid w:val="00F7612C"/>
    <w:rsid w:val="00F9322A"/>
    <w:rsid w:val="00FA57B2"/>
    <w:rsid w:val="00FB509B"/>
    <w:rsid w:val="00FC3D4B"/>
    <w:rsid w:val="00FC4228"/>
    <w:rsid w:val="00FC6312"/>
    <w:rsid w:val="00FE36E3"/>
    <w:rsid w:val="00FE50AE"/>
    <w:rsid w:val="00FE6B01"/>
    <w:rsid w:val="00FF5898"/>
    <w:rsid w:val="01627545"/>
    <w:rsid w:val="033DE0C5"/>
    <w:rsid w:val="03BCFC6A"/>
    <w:rsid w:val="0E4AE84C"/>
    <w:rsid w:val="11921BA5"/>
    <w:rsid w:val="15A3C9D7"/>
    <w:rsid w:val="1A27B3CC"/>
    <w:rsid w:val="28531C87"/>
    <w:rsid w:val="29A64FBC"/>
    <w:rsid w:val="2C2374A6"/>
    <w:rsid w:val="2CCD0052"/>
    <w:rsid w:val="2E6C6830"/>
    <w:rsid w:val="32DCC57F"/>
    <w:rsid w:val="383CC271"/>
    <w:rsid w:val="3F7B8AB2"/>
    <w:rsid w:val="4206481A"/>
    <w:rsid w:val="4296883A"/>
    <w:rsid w:val="48C4FA30"/>
    <w:rsid w:val="4B8A8F53"/>
    <w:rsid w:val="4BF7F782"/>
    <w:rsid w:val="4CBAF9F5"/>
    <w:rsid w:val="4DB4D10A"/>
    <w:rsid w:val="51CBFCC0"/>
    <w:rsid w:val="52581D8A"/>
    <w:rsid w:val="5443B5B2"/>
    <w:rsid w:val="57631470"/>
    <w:rsid w:val="582E0D59"/>
    <w:rsid w:val="59760070"/>
    <w:rsid w:val="59873DB0"/>
    <w:rsid w:val="5B6019A4"/>
    <w:rsid w:val="6012EA04"/>
    <w:rsid w:val="60475F22"/>
    <w:rsid w:val="661EFF55"/>
    <w:rsid w:val="688E7C9F"/>
    <w:rsid w:val="689A2B05"/>
    <w:rsid w:val="68D5564A"/>
    <w:rsid w:val="6AE79B64"/>
    <w:rsid w:val="6B9F309A"/>
    <w:rsid w:val="6CE79A29"/>
    <w:rsid w:val="6E433FF6"/>
    <w:rsid w:val="6FA6B37F"/>
    <w:rsid w:val="6FC85177"/>
    <w:rsid w:val="75701693"/>
    <w:rsid w:val="78C0708F"/>
    <w:rsid w:val="798FA5A3"/>
    <w:rsid w:val="7B4EF7D4"/>
    <w:rsid w:val="7B9172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FD917D27-236A-4B0D-9AC4-AF5437BB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D40399"/>
    <w:rPr>
      <w:b/>
      <w:bCs/>
      <w:snapToGrid w:val="0"/>
      <w:sz w:val="24"/>
    </w:rPr>
  </w:style>
  <w:style w:type="paragraph" w:customStyle="1" w:styleId="BodyTextNumbered">
    <w:name w:val="Body Text Numbered"/>
    <w:basedOn w:val="BodyText"/>
    <w:link w:val="BodyTextNumberedChar1"/>
    <w:rsid w:val="00D40399"/>
    <w:pPr>
      <w:ind w:left="720" w:hanging="720"/>
    </w:pPr>
    <w:rPr>
      <w:iCs/>
      <w:szCs w:val="20"/>
    </w:rPr>
  </w:style>
  <w:style w:type="character" w:customStyle="1" w:styleId="BodyTextNumberedChar1">
    <w:name w:val="Body Text Numbered Char1"/>
    <w:link w:val="BodyTextNumbered"/>
    <w:rsid w:val="00D40399"/>
    <w:rPr>
      <w:iCs/>
      <w:sz w:val="24"/>
    </w:rPr>
  </w:style>
  <w:style w:type="character" w:customStyle="1" w:styleId="H3Char">
    <w:name w:val="H3 Char"/>
    <w:link w:val="H3"/>
    <w:rsid w:val="00D40399"/>
    <w:rPr>
      <w:b/>
      <w:bCs/>
      <w:i/>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D40399"/>
    <w:rPr>
      <w:sz w:val="24"/>
      <w:szCs w:val="24"/>
    </w:rPr>
  </w:style>
  <w:style w:type="character" w:styleId="UnresolvedMention">
    <w:name w:val="Unresolved Mention"/>
    <w:basedOn w:val="DefaultParagraphFont"/>
    <w:uiPriority w:val="99"/>
    <w:semiHidden/>
    <w:unhideWhenUsed/>
    <w:rsid w:val="003259A5"/>
    <w:rPr>
      <w:color w:val="605E5C"/>
      <w:shd w:val="clear" w:color="auto" w:fill="E1DFDD"/>
    </w:rPr>
  </w:style>
  <w:style w:type="paragraph" w:styleId="ListParagraph">
    <w:name w:val="List Paragraph"/>
    <w:basedOn w:val="Normal"/>
    <w:uiPriority w:val="34"/>
    <w:qFormat/>
    <w:rsid w:val="00266D22"/>
    <w:pPr>
      <w:ind w:left="720"/>
      <w:contextualSpacing/>
    </w:pPr>
  </w:style>
  <w:style w:type="character" w:customStyle="1" w:styleId="HeaderChar">
    <w:name w:val="Header Char"/>
    <w:link w:val="Header"/>
    <w:rsid w:val="00C04CB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nitika.mago@ercot.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david.maggio@ercot.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83"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ory.phillips@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C577D721A6C142B255964A691ED565" ma:contentTypeVersion="10" ma:contentTypeDescription="Create a new document." ma:contentTypeScope="" ma:versionID="9d8377cae6b3e8a2daef43d498347fb6">
  <xsd:schema xmlns:xsd="http://www.w3.org/2001/XMLSchema" xmlns:xs="http://www.w3.org/2001/XMLSchema" xmlns:p="http://schemas.microsoft.com/office/2006/metadata/properties" xmlns:ns2="071645cf-3eb8-4cf7-bb93-3c03c4577621" xmlns:ns3="24b1f51c-9249-4476-b885-13d2f300b0c0" targetNamespace="http://schemas.microsoft.com/office/2006/metadata/properties" ma:root="true" ma:fieldsID="00e92cd710cb24b3d34c06e5cbfb80a2" ns2:_="" ns3:_="">
    <xsd:import namespace="071645cf-3eb8-4cf7-bb93-3c03c4577621"/>
    <xsd:import namespace="24b1f51c-9249-4476-b885-13d2f300b0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645cf-3eb8-4cf7-bb93-3c03c45776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b1f51c-9249-4476-b885-13d2f300b0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C62667-E77C-4377-897C-EC274D89DE82}">
  <ds:schemaRefs>
    <ds:schemaRef ds:uri="http://schemas.microsoft.com/sharepoint/v3/contenttype/forms"/>
  </ds:schemaRefs>
</ds:datastoreItem>
</file>

<file path=customXml/itemProps2.xml><?xml version="1.0" encoding="utf-8"?>
<ds:datastoreItem xmlns:ds="http://schemas.openxmlformats.org/officeDocument/2006/customXml" ds:itemID="{ED53FDD7-711B-4ABD-A17E-4578E97D1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645cf-3eb8-4cf7-bb93-3c03c4577621"/>
    <ds:schemaRef ds:uri="24b1f51c-9249-4476-b885-13d2f300b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9ACDE9EF-26D2-489E-87B1-0F8BE11317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1545</Words>
  <Characters>9846</Characters>
  <Application>Microsoft Office Word</Application>
  <DocSecurity>0</DocSecurity>
  <Lines>468</Lines>
  <Paragraphs>183</Paragraphs>
  <ScaleCrop>false</ScaleCrop>
  <Company>Hewlett-Packard Company</Company>
  <LinksUpToDate>false</LinksUpToDate>
  <CharactersWithSpaces>11208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14</cp:revision>
  <cp:lastPrinted>2013-11-16T00:11:00Z</cp:lastPrinted>
  <dcterms:created xsi:type="dcterms:W3CDTF">2025-11-19T23:06:00Z</dcterms:created>
  <dcterms:modified xsi:type="dcterms:W3CDTF">2026-01-08T16:39:00Z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0x0101008BC577D721A6C142B255964A691ED565</vt:lpwstr>
  </property>
  <property fmtid="{D5CDD505-2E9C-101B-9397-08002B2CF9AE}" pid="3" name="docLang">
    <vt:lpwstr>en</vt:lpwstr>
  </property>
  <property fmtid="{D5CDD505-2E9C-101B-9397-08002B2CF9AE}" pid="4" name="MSIP_Label_c144db1d-993e-40da-980d-6eea152adc50_Enabled">
    <vt:lpwstr>true</vt:lpwstr>
  </property>
  <property fmtid="{D5CDD505-2E9C-101B-9397-08002B2CF9AE}" pid="5" name="MSIP_Label_c144db1d-993e-40da-980d-6eea152adc50_SetDate">
    <vt:lpwstr>2025-11-21T02:22:54Z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f5cb19a6-53a5-4d78-8c48-67c5376c63a2</vt:lpwstr>
  </property>
  <property fmtid="{D5CDD505-2E9C-101B-9397-08002B2CF9AE}" pid="10" name="MSIP_Label_c144db1d-993e-40da-980d-6eea152adc50_ContentBits">
    <vt:lpwstr>0</vt:lpwstr>
  </property>
  <property fmtid="{D5CDD505-2E9C-101B-9397-08002B2CF9AE}" pid="11" name="MSIP_Label_c144db1d-993e-40da-980d-6eea152adc50_Tag">
    <vt:lpwstr>10, 0, 1, 1</vt:lpwstr>
  </property>
</Properties>
</file>